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944C80" w14:textId="3C184BFC" w:rsidR="002E6D96" w:rsidRPr="00585DDF" w:rsidRDefault="002E6D96" w:rsidP="00DA0CB9">
      <w:pPr>
        <w:jc w:val="center"/>
        <w:rPr>
          <w:rFonts w:ascii="Arial" w:hAnsi="Arial" w:cs="Arial"/>
          <w:b/>
          <w:bCs/>
          <w:snapToGrid w:val="0"/>
          <w:sz w:val="22"/>
          <w:szCs w:val="22"/>
        </w:rPr>
      </w:pPr>
      <w:r w:rsidRPr="00585DDF">
        <w:rPr>
          <w:rFonts w:ascii="Arial" w:hAnsi="Arial" w:cs="Arial"/>
          <w:b/>
          <w:bCs/>
          <w:snapToGrid w:val="0"/>
          <w:sz w:val="22"/>
          <w:szCs w:val="22"/>
        </w:rPr>
        <w:t>S</w:t>
      </w:r>
      <w:r w:rsidR="009B5A30" w:rsidRPr="00585DDF">
        <w:rPr>
          <w:rFonts w:ascii="Arial" w:hAnsi="Arial" w:cs="Arial"/>
          <w:b/>
          <w:bCs/>
          <w:snapToGrid w:val="0"/>
          <w:sz w:val="22"/>
          <w:szCs w:val="22"/>
        </w:rPr>
        <w:t>M</w:t>
      </w:r>
      <w:r w:rsidRPr="00585DDF">
        <w:rPr>
          <w:rFonts w:ascii="Arial" w:hAnsi="Arial" w:cs="Arial"/>
          <w:b/>
          <w:bCs/>
          <w:snapToGrid w:val="0"/>
          <w:sz w:val="22"/>
          <w:szCs w:val="22"/>
        </w:rPr>
        <w:t>L</w:t>
      </w:r>
      <w:r w:rsidR="009B5A30" w:rsidRPr="00585DDF">
        <w:rPr>
          <w:rFonts w:ascii="Arial" w:hAnsi="Arial" w:cs="Arial"/>
          <w:b/>
          <w:bCs/>
          <w:snapToGrid w:val="0"/>
          <w:sz w:val="22"/>
          <w:szCs w:val="22"/>
        </w:rPr>
        <w:t>O</w:t>
      </w:r>
      <w:r w:rsidRPr="00585DDF">
        <w:rPr>
          <w:rFonts w:ascii="Arial" w:hAnsi="Arial" w:cs="Arial"/>
          <w:b/>
          <w:bCs/>
          <w:snapToGrid w:val="0"/>
          <w:sz w:val="22"/>
          <w:szCs w:val="22"/>
        </w:rPr>
        <w:t>UVA</w:t>
      </w:r>
      <w:r w:rsidR="009B5A30" w:rsidRPr="00585DDF">
        <w:rPr>
          <w:rFonts w:ascii="Arial" w:hAnsi="Arial" w:cs="Arial"/>
          <w:b/>
          <w:bCs/>
          <w:snapToGrid w:val="0"/>
          <w:sz w:val="22"/>
          <w:szCs w:val="22"/>
        </w:rPr>
        <w:t xml:space="preserve"> O </w:t>
      </w:r>
      <w:r w:rsidRPr="00585DDF">
        <w:rPr>
          <w:rFonts w:ascii="Arial" w:hAnsi="Arial" w:cs="Arial"/>
          <w:b/>
          <w:bCs/>
          <w:snapToGrid w:val="0"/>
          <w:sz w:val="22"/>
          <w:szCs w:val="22"/>
        </w:rPr>
        <w:t>D</w:t>
      </w:r>
      <w:r w:rsidR="009B5A30" w:rsidRPr="00585DDF">
        <w:rPr>
          <w:rFonts w:ascii="Arial" w:hAnsi="Arial" w:cs="Arial"/>
          <w:b/>
          <w:bCs/>
          <w:snapToGrid w:val="0"/>
          <w:sz w:val="22"/>
          <w:szCs w:val="22"/>
        </w:rPr>
        <w:t>Í</w:t>
      </w:r>
      <w:r w:rsidRPr="00585DDF">
        <w:rPr>
          <w:rFonts w:ascii="Arial" w:hAnsi="Arial" w:cs="Arial"/>
          <w:b/>
          <w:bCs/>
          <w:snapToGrid w:val="0"/>
          <w:sz w:val="22"/>
          <w:szCs w:val="22"/>
        </w:rPr>
        <w:t>LO</w:t>
      </w:r>
      <w:r w:rsidR="009B5A30" w:rsidRPr="00585DDF">
        <w:rPr>
          <w:rFonts w:ascii="Arial" w:hAnsi="Arial" w:cs="Arial"/>
          <w:b/>
          <w:bCs/>
          <w:snapToGrid w:val="0"/>
          <w:sz w:val="22"/>
          <w:szCs w:val="22"/>
        </w:rPr>
        <w:t xml:space="preserve"> NA VYPRACOVÁNÍ STUDIE</w:t>
      </w:r>
      <w:r w:rsidR="00B33439">
        <w:rPr>
          <w:rFonts w:ascii="Arial" w:hAnsi="Arial" w:cs="Arial"/>
          <w:b/>
          <w:bCs/>
          <w:snapToGrid w:val="0"/>
          <w:sz w:val="22"/>
          <w:szCs w:val="22"/>
        </w:rPr>
        <w:t xml:space="preserve"> POZEMKOVÝCH ÚPRAV V TRASE</w:t>
      </w:r>
      <w:r w:rsidR="009B5A30" w:rsidRPr="00585DDF">
        <w:rPr>
          <w:rFonts w:ascii="Arial" w:hAnsi="Arial" w:cs="Arial"/>
          <w:b/>
          <w:bCs/>
          <w:snapToGrid w:val="0"/>
          <w:sz w:val="22"/>
          <w:szCs w:val="22"/>
        </w:rPr>
        <w:t xml:space="preserve"> </w:t>
      </w:r>
      <w:r w:rsidR="00585DDF" w:rsidRPr="00585DDF">
        <w:rPr>
          <w:rFonts w:ascii="Arial" w:hAnsi="Arial" w:cs="Arial"/>
          <w:b/>
          <w:bCs/>
          <w:snapToGrid w:val="0"/>
          <w:sz w:val="22"/>
          <w:szCs w:val="22"/>
        </w:rPr>
        <w:t>D</w:t>
      </w:r>
      <w:r w:rsidR="009B5A30" w:rsidRPr="00585DDF">
        <w:rPr>
          <w:rFonts w:ascii="Arial" w:hAnsi="Arial" w:cs="Arial"/>
          <w:b/>
          <w:bCs/>
          <w:snapToGrid w:val="0"/>
          <w:sz w:val="22"/>
          <w:szCs w:val="22"/>
        </w:rPr>
        <w:t xml:space="preserve">35 </w:t>
      </w:r>
      <w:r w:rsidR="00B33439">
        <w:rPr>
          <w:rFonts w:ascii="Arial" w:hAnsi="Arial" w:cs="Arial"/>
          <w:b/>
          <w:bCs/>
          <w:snapToGrid w:val="0"/>
          <w:sz w:val="22"/>
          <w:szCs w:val="22"/>
        </w:rPr>
        <w:t xml:space="preserve">V OKRESE </w:t>
      </w:r>
      <w:r w:rsidR="00D512BB">
        <w:rPr>
          <w:rFonts w:ascii="Arial" w:hAnsi="Arial" w:cs="Arial"/>
          <w:b/>
          <w:bCs/>
          <w:snapToGrid w:val="0"/>
          <w:sz w:val="22"/>
          <w:szCs w:val="22"/>
        </w:rPr>
        <w:t>Ústí nad Orlicí</w:t>
      </w:r>
    </w:p>
    <w:p w14:paraId="16478B8A" w14:textId="77777777" w:rsidR="009B5A30" w:rsidRPr="00585DDF" w:rsidRDefault="009B5A30" w:rsidP="00DA0CB9">
      <w:pPr>
        <w:jc w:val="center"/>
        <w:rPr>
          <w:rFonts w:ascii="Arial" w:hAnsi="Arial" w:cs="Arial"/>
          <w:b/>
          <w:bCs/>
          <w:snapToGrid w:val="0"/>
          <w:sz w:val="22"/>
          <w:szCs w:val="22"/>
        </w:rPr>
      </w:pPr>
    </w:p>
    <w:p w14:paraId="51C0FA15" w14:textId="77777777" w:rsidR="002E6D96" w:rsidRPr="00585DDF" w:rsidRDefault="002E6D96" w:rsidP="00DA0CB9">
      <w:pPr>
        <w:jc w:val="center"/>
        <w:rPr>
          <w:rFonts w:ascii="Arial" w:hAnsi="Arial" w:cs="Arial"/>
          <w:snapToGrid w:val="0"/>
          <w:sz w:val="22"/>
          <w:szCs w:val="22"/>
        </w:rPr>
      </w:pPr>
      <w:r w:rsidRPr="00585DDF">
        <w:rPr>
          <w:rFonts w:ascii="Arial" w:hAnsi="Arial" w:cs="Arial"/>
          <w:snapToGrid w:val="0"/>
          <w:sz w:val="22"/>
          <w:szCs w:val="22"/>
        </w:rPr>
        <w:t>podle §</w:t>
      </w:r>
      <w:r w:rsidR="009B5A30" w:rsidRPr="00585DDF">
        <w:rPr>
          <w:rFonts w:ascii="Arial" w:hAnsi="Arial" w:cs="Arial"/>
          <w:snapToGrid w:val="0"/>
          <w:sz w:val="22"/>
          <w:szCs w:val="22"/>
        </w:rPr>
        <w:t xml:space="preserve"> 2586</w:t>
      </w:r>
      <w:r w:rsidRPr="00585DDF">
        <w:rPr>
          <w:rFonts w:ascii="Arial" w:hAnsi="Arial" w:cs="Arial"/>
          <w:snapToGrid w:val="0"/>
          <w:sz w:val="22"/>
          <w:szCs w:val="22"/>
        </w:rPr>
        <w:t xml:space="preserve"> a násl. zákona č. </w:t>
      </w:r>
      <w:r w:rsidR="009B5A30" w:rsidRPr="00585DDF">
        <w:rPr>
          <w:rFonts w:ascii="Arial" w:hAnsi="Arial" w:cs="Arial"/>
          <w:snapToGrid w:val="0"/>
          <w:sz w:val="22"/>
          <w:szCs w:val="22"/>
        </w:rPr>
        <w:t>89</w:t>
      </w:r>
      <w:r w:rsidRPr="00585DDF">
        <w:rPr>
          <w:rFonts w:ascii="Arial" w:hAnsi="Arial" w:cs="Arial"/>
          <w:snapToGrid w:val="0"/>
          <w:sz w:val="22"/>
          <w:szCs w:val="22"/>
        </w:rPr>
        <w:t>/</w:t>
      </w:r>
      <w:r w:rsidR="009B5A30" w:rsidRPr="00585DDF">
        <w:rPr>
          <w:rFonts w:ascii="Arial" w:hAnsi="Arial" w:cs="Arial"/>
          <w:snapToGrid w:val="0"/>
          <w:sz w:val="22"/>
          <w:szCs w:val="22"/>
        </w:rPr>
        <w:t>2012</w:t>
      </w:r>
      <w:r w:rsidRPr="00585DDF">
        <w:rPr>
          <w:rFonts w:ascii="Arial" w:hAnsi="Arial" w:cs="Arial"/>
          <w:snapToGrid w:val="0"/>
          <w:sz w:val="22"/>
          <w:szCs w:val="22"/>
        </w:rPr>
        <w:t xml:space="preserve"> Sb., </w:t>
      </w:r>
      <w:r w:rsidR="009B5A30" w:rsidRPr="00585DDF">
        <w:rPr>
          <w:rFonts w:ascii="Arial" w:hAnsi="Arial" w:cs="Arial"/>
          <w:snapToGrid w:val="0"/>
          <w:sz w:val="22"/>
          <w:szCs w:val="22"/>
        </w:rPr>
        <w:t>občanský zákoník,</w:t>
      </w:r>
    </w:p>
    <w:p w14:paraId="7346E65F" w14:textId="77777777" w:rsidR="009B5A30" w:rsidRPr="00585DDF" w:rsidRDefault="00585DDF" w:rsidP="00DA0CB9">
      <w:pPr>
        <w:jc w:val="center"/>
        <w:rPr>
          <w:rFonts w:ascii="Arial" w:hAnsi="Arial" w:cs="Arial"/>
          <w:snapToGrid w:val="0"/>
          <w:sz w:val="22"/>
          <w:szCs w:val="22"/>
        </w:rPr>
      </w:pPr>
      <w:r w:rsidRPr="00585DDF">
        <w:rPr>
          <w:rFonts w:ascii="Arial" w:hAnsi="Arial" w:cs="Arial"/>
          <w:snapToGrid w:val="0"/>
          <w:sz w:val="22"/>
          <w:szCs w:val="22"/>
        </w:rPr>
        <w:t>ve znění pozdějších předpisů (dále jen „NOZ“)</w:t>
      </w:r>
    </w:p>
    <w:p w14:paraId="0200B630" w14:textId="77777777" w:rsidR="002E6D96" w:rsidRPr="00585DDF" w:rsidRDefault="002E6D96" w:rsidP="00DA0CB9">
      <w:pPr>
        <w:jc w:val="center"/>
        <w:rPr>
          <w:rFonts w:ascii="Arial" w:hAnsi="Arial" w:cs="Arial"/>
          <w:b/>
          <w:bCs/>
          <w:snapToGrid w:val="0"/>
          <w:sz w:val="22"/>
          <w:szCs w:val="22"/>
        </w:rPr>
      </w:pPr>
    </w:p>
    <w:p w14:paraId="705A03A9" w14:textId="77777777" w:rsidR="002E6D96" w:rsidRPr="00585DDF" w:rsidRDefault="002E6D96" w:rsidP="002E6D96">
      <w:pPr>
        <w:rPr>
          <w:rFonts w:ascii="Arial" w:hAnsi="Arial" w:cs="Arial"/>
          <w:b/>
          <w:bCs/>
          <w:snapToGrid w:val="0"/>
          <w:sz w:val="22"/>
          <w:szCs w:val="22"/>
        </w:rPr>
      </w:pPr>
      <w:r w:rsidRPr="00585DDF">
        <w:rPr>
          <w:rFonts w:ascii="Arial" w:hAnsi="Arial" w:cs="Arial"/>
          <w:b/>
          <w:bCs/>
          <w:snapToGrid w:val="0"/>
          <w:sz w:val="22"/>
          <w:szCs w:val="22"/>
        </w:rPr>
        <w:t>SMLUVNÍ STRANY:</w:t>
      </w:r>
    </w:p>
    <w:p w14:paraId="484B5B63" w14:textId="77777777" w:rsidR="002E6D96" w:rsidRPr="00585DDF" w:rsidRDefault="002E6D96" w:rsidP="002E6D96">
      <w:pPr>
        <w:jc w:val="both"/>
        <w:rPr>
          <w:rFonts w:ascii="Arial" w:hAnsi="Arial" w:cs="Arial"/>
          <w:b/>
          <w:bCs/>
          <w:snapToGrid w:val="0"/>
          <w:sz w:val="22"/>
          <w:szCs w:val="22"/>
        </w:rPr>
      </w:pPr>
    </w:p>
    <w:p w14:paraId="0DFDD297" w14:textId="77777777" w:rsidR="00A172F4" w:rsidRPr="00585DDF" w:rsidRDefault="00A95D43" w:rsidP="00A95D43">
      <w:pPr>
        <w:jc w:val="both"/>
        <w:rPr>
          <w:rFonts w:ascii="Arial" w:hAnsi="Arial" w:cs="Arial"/>
          <w:bCs/>
          <w:snapToGrid w:val="0"/>
          <w:sz w:val="22"/>
          <w:szCs w:val="22"/>
        </w:rPr>
      </w:pPr>
      <w:r w:rsidRPr="00585DDF">
        <w:rPr>
          <w:rFonts w:ascii="Arial" w:hAnsi="Arial" w:cs="Arial"/>
          <w:b/>
          <w:bCs/>
          <w:snapToGrid w:val="0"/>
          <w:sz w:val="22"/>
          <w:szCs w:val="22"/>
        </w:rPr>
        <w:t>Objednatel</w:t>
      </w:r>
      <w:r w:rsidR="00F716DA" w:rsidRPr="00585DDF">
        <w:rPr>
          <w:rFonts w:ascii="Arial" w:hAnsi="Arial" w:cs="Arial"/>
          <w:b/>
          <w:bCs/>
          <w:snapToGrid w:val="0"/>
          <w:sz w:val="22"/>
          <w:szCs w:val="22"/>
        </w:rPr>
        <w:t xml:space="preserve"> I</w:t>
      </w:r>
      <w:r w:rsidRPr="00585DDF">
        <w:rPr>
          <w:rFonts w:ascii="Arial" w:hAnsi="Arial" w:cs="Arial"/>
          <w:b/>
          <w:bCs/>
          <w:snapToGrid w:val="0"/>
          <w:sz w:val="22"/>
          <w:szCs w:val="22"/>
        </w:rPr>
        <w:t>:</w:t>
      </w:r>
      <w:r w:rsidRPr="00585DDF">
        <w:rPr>
          <w:rFonts w:ascii="Arial" w:hAnsi="Arial" w:cs="Arial"/>
          <w:b/>
          <w:bCs/>
          <w:snapToGrid w:val="0"/>
          <w:sz w:val="22"/>
          <w:szCs w:val="22"/>
        </w:rPr>
        <w:tab/>
      </w:r>
      <w:r w:rsidRPr="00585DDF">
        <w:rPr>
          <w:rFonts w:ascii="Arial" w:hAnsi="Arial" w:cs="Arial"/>
          <w:b/>
          <w:bCs/>
          <w:snapToGrid w:val="0"/>
          <w:sz w:val="22"/>
          <w:szCs w:val="22"/>
        </w:rPr>
        <w:tab/>
      </w:r>
      <w:r w:rsidRPr="00585DDF">
        <w:rPr>
          <w:rFonts w:ascii="Arial" w:hAnsi="Arial" w:cs="Arial"/>
          <w:b/>
          <w:bCs/>
          <w:snapToGrid w:val="0"/>
          <w:sz w:val="22"/>
          <w:szCs w:val="22"/>
        </w:rPr>
        <w:tab/>
      </w:r>
      <w:r w:rsidRPr="00585DDF">
        <w:rPr>
          <w:rFonts w:ascii="Arial" w:hAnsi="Arial" w:cs="Arial"/>
          <w:b/>
          <w:bCs/>
          <w:snapToGrid w:val="0"/>
          <w:sz w:val="22"/>
          <w:szCs w:val="22"/>
        </w:rPr>
        <w:tab/>
      </w:r>
      <w:r w:rsidR="00796A57">
        <w:rPr>
          <w:rFonts w:ascii="Arial" w:hAnsi="Arial" w:cs="Arial"/>
          <w:b/>
          <w:bCs/>
          <w:snapToGrid w:val="0"/>
          <w:sz w:val="22"/>
          <w:szCs w:val="22"/>
        </w:rPr>
        <w:tab/>
      </w:r>
      <w:r w:rsidR="00796A57">
        <w:rPr>
          <w:rFonts w:ascii="Arial" w:hAnsi="Arial" w:cs="Arial"/>
          <w:b/>
          <w:bCs/>
          <w:snapToGrid w:val="0"/>
          <w:sz w:val="22"/>
          <w:szCs w:val="22"/>
        </w:rPr>
        <w:tab/>
      </w:r>
      <w:r w:rsidRPr="00585DDF">
        <w:rPr>
          <w:rFonts w:ascii="Arial" w:hAnsi="Arial" w:cs="Arial"/>
          <w:bCs/>
          <w:snapToGrid w:val="0"/>
          <w:sz w:val="22"/>
          <w:szCs w:val="22"/>
        </w:rPr>
        <w:t>Č</w:t>
      </w:r>
      <w:r w:rsidR="009B5A30" w:rsidRPr="00585DDF">
        <w:rPr>
          <w:rFonts w:ascii="Arial" w:hAnsi="Arial" w:cs="Arial"/>
          <w:bCs/>
          <w:snapToGrid w:val="0"/>
          <w:sz w:val="22"/>
          <w:szCs w:val="22"/>
        </w:rPr>
        <w:t>eská republika</w:t>
      </w:r>
      <w:r w:rsidRPr="00585DDF">
        <w:rPr>
          <w:rFonts w:ascii="Arial" w:hAnsi="Arial" w:cs="Arial"/>
          <w:bCs/>
          <w:snapToGrid w:val="0"/>
          <w:sz w:val="22"/>
          <w:szCs w:val="22"/>
        </w:rPr>
        <w:t xml:space="preserve"> – </w:t>
      </w:r>
      <w:r w:rsidR="00A172F4" w:rsidRPr="00585DDF">
        <w:rPr>
          <w:rFonts w:ascii="Arial" w:hAnsi="Arial" w:cs="Arial"/>
          <w:bCs/>
          <w:snapToGrid w:val="0"/>
          <w:sz w:val="22"/>
          <w:szCs w:val="22"/>
        </w:rPr>
        <w:t>Státní pozemkový úřad</w:t>
      </w:r>
    </w:p>
    <w:p w14:paraId="5D84945D" w14:textId="77777777" w:rsidR="00796A57" w:rsidRDefault="00A172F4" w:rsidP="00796A57">
      <w:pPr>
        <w:ind w:left="4254" w:firstLine="709"/>
        <w:jc w:val="both"/>
        <w:rPr>
          <w:rFonts w:ascii="Arial" w:hAnsi="Arial" w:cs="Arial"/>
          <w:bCs/>
          <w:snapToGrid w:val="0"/>
          <w:sz w:val="22"/>
          <w:szCs w:val="22"/>
        </w:rPr>
      </w:pPr>
      <w:r w:rsidRPr="00585DDF">
        <w:rPr>
          <w:rFonts w:ascii="Arial" w:hAnsi="Arial" w:cs="Arial"/>
          <w:bCs/>
          <w:snapToGrid w:val="0"/>
          <w:sz w:val="22"/>
          <w:szCs w:val="22"/>
        </w:rPr>
        <w:t>Krajský pozemkový úřad pro Pardubický kraj</w:t>
      </w:r>
      <w:r w:rsidR="0044022F">
        <w:rPr>
          <w:rFonts w:ascii="Arial" w:hAnsi="Arial" w:cs="Arial"/>
          <w:bCs/>
          <w:snapToGrid w:val="0"/>
          <w:sz w:val="22"/>
          <w:szCs w:val="22"/>
        </w:rPr>
        <w:t xml:space="preserve">, </w:t>
      </w:r>
    </w:p>
    <w:p w14:paraId="423CA5C0" w14:textId="44C6FE70" w:rsidR="00886B7F" w:rsidRPr="00585DDF" w:rsidRDefault="003E64FF" w:rsidP="00796A57">
      <w:pPr>
        <w:ind w:left="4254" w:firstLine="709"/>
        <w:jc w:val="both"/>
        <w:rPr>
          <w:rFonts w:ascii="Arial" w:hAnsi="Arial" w:cs="Arial"/>
          <w:bCs/>
          <w:snapToGrid w:val="0"/>
          <w:sz w:val="22"/>
          <w:szCs w:val="22"/>
        </w:rPr>
      </w:pPr>
      <w:r>
        <w:rPr>
          <w:rFonts w:ascii="Arial" w:hAnsi="Arial" w:cs="Arial"/>
          <w:bCs/>
          <w:snapToGrid w:val="0"/>
          <w:sz w:val="22"/>
          <w:szCs w:val="22"/>
        </w:rPr>
        <w:t xml:space="preserve">Pobočka </w:t>
      </w:r>
      <w:r w:rsidR="00667670">
        <w:rPr>
          <w:rFonts w:ascii="Arial" w:hAnsi="Arial" w:cs="Arial"/>
          <w:bCs/>
          <w:snapToGrid w:val="0"/>
          <w:sz w:val="22"/>
          <w:szCs w:val="22"/>
        </w:rPr>
        <w:t>Ústí nad Orlicí</w:t>
      </w:r>
    </w:p>
    <w:p w14:paraId="2BAF9B28" w14:textId="3A3D774F" w:rsidR="00A95D43" w:rsidRPr="00585DDF" w:rsidRDefault="00A95D43" w:rsidP="00A95D43">
      <w:pPr>
        <w:jc w:val="both"/>
        <w:rPr>
          <w:rFonts w:ascii="Arial" w:hAnsi="Arial" w:cs="Arial"/>
          <w:bCs/>
          <w:sz w:val="22"/>
          <w:szCs w:val="22"/>
        </w:rPr>
      </w:pPr>
      <w:r w:rsidRPr="00585DDF">
        <w:rPr>
          <w:rFonts w:ascii="Arial" w:hAnsi="Arial" w:cs="Arial"/>
          <w:bCs/>
          <w:sz w:val="22"/>
          <w:szCs w:val="22"/>
        </w:rPr>
        <w:t>Adresa:</w:t>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00796A57">
        <w:rPr>
          <w:rFonts w:ascii="Arial" w:hAnsi="Arial" w:cs="Arial"/>
          <w:bCs/>
          <w:sz w:val="22"/>
          <w:szCs w:val="22"/>
        </w:rPr>
        <w:tab/>
      </w:r>
      <w:r w:rsidR="00667670">
        <w:rPr>
          <w:rFonts w:ascii="Arial" w:hAnsi="Arial" w:cs="Arial"/>
          <w:bCs/>
          <w:sz w:val="22"/>
          <w:szCs w:val="22"/>
        </w:rPr>
        <w:t>Tvardkova 1191, 562 01 Ústí nad Orlicí</w:t>
      </w:r>
    </w:p>
    <w:p w14:paraId="265D0334" w14:textId="54DDABC7" w:rsidR="00667670" w:rsidRDefault="008B5E79" w:rsidP="00A95D43">
      <w:pPr>
        <w:jc w:val="both"/>
        <w:rPr>
          <w:rFonts w:ascii="Arial" w:hAnsi="Arial" w:cs="Arial"/>
          <w:bCs/>
          <w:snapToGrid w:val="0"/>
          <w:sz w:val="22"/>
          <w:szCs w:val="22"/>
        </w:rPr>
      </w:pPr>
      <w:r>
        <w:rPr>
          <w:rFonts w:ascii="Arial" w:hAnsi="Arial" w:cs="Arial"/>
          <w:bCs/>
          <w:snapToGrid w:val="0"/>
          <w:sz w:val="22"/>
          <w:szCs w:val="22"/>
        </w:rPr>
        <w:t>Zastoupený</w:t>
      </w:r>
      <w:r w:rsidR="009B5A30" w:rsidRPr="00585DDF">
        <w:rPr>
          <w:rFonts w:ascii="Arial" w:hAnsi="Arial" w:cs="Arial"/>
          <w:bCs/>
          <w:snapToGrid w:val="0"/>
          <w:sz w:val="22"/>
          <w:szCs w:val="22"/>
        </w:rPr>
        <w:t>:</w:t>
      </w:r>
      <w:r w:rsidR="009B5A30" w:rsidRPr="00585DDF">
        <w:rPr>
          <w:rFonts w:ascii="Arial" w:hAnsi="Arial" w:cs="Arial"/>
          <w:bCs/>
          <w:snapToGrid w:val="0"/>
          <w:sz w:val="22"/>
          <w:szCs w:val="22"/>
        </w:rPr>
        <w:tab/>
      </w:r>
      <w:r w:rsidR="009B5A30" w:rsidRPr="00585DDF">
        <w:rPr>
          <w:rFonts w:ascii="Arial" w:hAnsi="Arial" w:cs="Arial"/>
          <w:bCs/>
          <w:snapToGrid w:val="0"/>
          <w:sz w:val="22"/>
          <w:szCs w:val="22"/>
        </w:rPr>
        <w:tab/>
      </w:r>
      <w:r w:rsidR="009B5A30" w:rsidRPr="00585DDF">
        <w:rPr>
          <w:rFonts w:ascii="Arial" w:hAnsi="Arial" w:cs="Arial"/>
          <w:bCs/>
          <w:snapToGrid w:val="0"/>
          <w:sz w:val="22"/>
          <w:szCs w:val="22"/>
        </w:rPr>
        <w:tab/>
      </w:r>
      <w:r w:rsidR="009B5A30" w:rsidRPr="00585DDF">
        <w:rPr>
          <w:rFonts w:ascii="Arial" w:hAnsi="Arial" w:cs="Arial"/>
          <w:bCs/>
          <w:snapToGrid w:val="0"/>
          <w:sz w:val="22"/>
          <w:szCs w:val="22"/>
        </w:rPr>
        <w:tab/>
      </w:r>
      <w:r w:rsidR="009B5A30" w:rsidRPr="00585DDF">
        <w:rPr>
          <w:rFonts w:ascii="Arial" w:hAnsi="Arial" w:cs="Arial"/>
          <w:bCs/>
          <w:snapToGrid w:val="0"/>
          <w:sz w:val="22"/>
          <w:szCs w:val="22"/>
        </w:rPr>
        <w:tab/>
      </w:r>
      <w:r w:rsidR="00796A57">
        <w:rPr>
          <w:rFonts w:ascii="Arial" w:hAnsi="Arial" w:cs="Arial"/>
          <w:bCs/>
          <w:snapToGrid w:val="0"/>
          <w:sz w:val="22"/>
          <w:szCs w:val="22"/>
        </w:rPr>
        <w:tab/>
      </w:r>
      <w:r w:rsidR="00A13290">
        <w:rPr>
          <w:rFonts w:ascii="Arial" w:hAnsi="Arial" w:cs="Arial"/>
          <w:bCs/>
          <w:snapToGrid w:val="0"/>
          <w:sz w:val="22"/>
          <w:szCs w:val="22"/>
        </w:rPr>
        <w:t>I</w:t>
      </w:r>
      <w:r w:rsidR="009B5A30" w:rsidRPr="00585DDF">
        <w:rPr>
          <w:rFonts w:ascii="Arial" w:hAnsi="Arial" w:cs="Arial"/>
          <w:bCs/>
          <w:snapToGrid w:val="0"/>
          <w:sz w:val="22"/>
          <w:szCs w:val="22"/>
        </w:rPr>
        <w:t>ng.</w:t>
      </w:r>
      <w:r w:rsidR="00667670">
        <w:rPr>
          <w:rFonts w:ascii="Arial" w:hAnsi="Arial" w:cs="Arial"/>
          <w:bCs/>
          <w:snapToGrid w:val="0"/>
          <w:sz w:val="22"/>
          <w:szCs w:val="22"/>
        </w:rPr>
        <w:t xml:space="preserve"> Hanou Jeníčkovou ,Ph.D.</w:t>
      </w:r>
      <w:r w:rsidR="00886B7F" w:rsidRPr="00585DDF">
        <w:rPr>
          <w:rFonts w:ascii="Arial" w:hAnsi="Arial" w:cs="Arial"/>
          <w:bCs/>
          <w:snapToGrid w:val="0"/>
          <w:sz w:val="22"/>
          <w:szCs w:val="22"/>
        </w:rPr>
        <w:t>, vedoucí</w:t>
      </w:r>
      <w:r w:rsidR="00667670">
        <w:rPr>
          <w:rFonts w:ascii="Arial" w:hAnsi="Arial" w:cs="Arial"/>
          <w:bCs/>
          <w:snapToGrid w:val="0"/>
          <w:sz w:val="22"/>
          <w:szCs w:val="22"/>
        </w:rPr>
        <w:t xml:space="preserve"> </w:t>
      </w:r>
    </w:p>
    <w:p w14:paraId="50DDE104" w14:textId="38A1A55D" w:rsidR="009B5A30" w:rsidRPr="00667670" w:rsidRDefault="00667670" w:rsidP="00667670">
      <w:pPr>
        <w:jc w:val="both"/>
        <w:rPr>
          <w:rFonts w:ascii="Arial" w:hAnsi="Arial" w:cs="Arial"/>
          <w:bCs/>
          <w:snapToGrid w:val="0"/>
          <w:sz w:val="22"/>
          <w:szCs w:val="22"/>
        </w:rPr>
      </w:pPr>
      <w:r>
        <w:rPr>
          <w:rFonts w:ascii="Arial" w:hAnsi="Arial" w:cs="Arial"/>
          <w:bCs/>
          <w:snapToGrid w:val="0"/>
          <w:sz w:val="22"/>
          <w:szCs w:val="22"/>
        </w:rPr>
        <w:t xml:space="preserve">                                                                                 Pobočky  Ústí nad Orlicí</w:t>
      </w:r>
      <w:r w:rsidR="00A95D43" w:rsidRPr="00585DDF">
        <w:rPr>
          <w:rFonts w:ascii="Arial" w:hAnsi="Arial" w:cs="Arial"/>
          <w:snapToGrid w:val="0"/>
          <w:sz w:val="22"/>
          <w:szCs w:val="22"/>
        </w:rPr>
        <w:t xml:space="preserve">   </w:t>
      </w:r>
    </w:p>
    <w:p w14:paraId="6B0E3323" w14:textId="77777777" w:rsidR="00A95D43" w:rsidRPr="00585DDF" w:rsidRDefault="009B5A30" w:rsidP="00A95D43">
      <w:pPr>
        <w:jc w:val="both"/>
        <w:rPr>
          <w:rFonts w:ascii="Arial" w:hAnsi="Arial" w:cs="Arial"/>
          <w:snapToGrid w:val="0"/>
          <w:sz w:val="22"/>
          <w:szCs w:val="22"/>
        </w:rPr>
      </w:pPr>
      <w:r w:rsidRPr="00585DDF">
        <w:rPr>
          <w:rFonts w:ascii="Arial" w:hAnsi="Arial" w:cs="Arial"/>
          <w:snapToGrid w:val="0"/>
          <w:sz w:val="22"/>
          <w:szCs w:val="22"/>
        </w:rPr>
        <w:tab/>
      </w:r>
      <w:r w:rsidRPr="00585DDF">
        <w:rPr>
          <w:rFonts w:ascii="Arial" w:hAnsi="Arial" w:cs="Arial"/>
          <w:snapToGrid w:val="0"/>
          <w:sz w:val="22"/>
          <w:szCs w:val="22"/>
        </w:rPr>
        <w:tab/>
      </w:r>
      <w:r w:rsidR="00A95D43" w:rsidRPr="00585DDF">
        <w:rPr>
          <w:rFonts w:ascii="Arial" w:hAnsi="Arial" w:cs="Arial"/>
          <w:snapToGrid w:val="0"/>
          <w:sz w:val="22"/>
          <w:szCs w:val="22"/>
        </w:rPr>
        <w:t xml:space="preserve">   </w:t>
      </w:r>
      <w:r w:rsidRPr="00585DDF">
        <w:rPr>
          <w:rFonts w:ascii="Arial" w:hAnsi="Arial" w:cs="Arial"/>
          <w:snapToGrid w:val="0"/>
          <w:sz w:val="22"/>
          <w:szCs w:val="22"/>
        </w:rPr>
        <w:t xml:space="preserve">    </w:t>
      </w:r>
    </w:p>
    <w:p w14:paraId="1ACCBA02" w14:textId="6DDF4BAE" w:rsidR="008B5E79" w:rsidRDefault="008B5E79" w:rsidP="00A95D43">
      <w:pPr>
        <w:ind w:left="4820" w:hanging="4820"/>
        <w:rPr>
          <w:rFonts w:ascii="Arial" w:hAnsi="Arial" w:cs="Arial"/>
          <w:bCs/>
          <w:snapToGrid w:val="0"/>
          <w:sz w:val="22"/>
          <w:szCs w:val="22"/>
        </w:rPr>
      </w:pPr>
      <w:r>
        <w:rPr>
          <w:rFonts w:ascii="Arial" w:hAnsi="Arial" w:cs="Arial"/>
          <w:bCs/>
          <w:snapToGrid w:val="0"/>
          <w:sz w:val="22"/>
          <w:szCs w:val="22"/>
        </w:rPr>
        <w:t>Ve smluvních záležitostech oprávněn jednat:</w:t>
      </w:r>
      <w:r>
        <w:rPr>
          <w:rFonts w:ascii="Arial" w:hAnsi="Arial" w:cs="Arial"/>
          <w:bCs/>
          <w:snapToGrid w:val="0"/>
          <w:sz w:val="22"/>
          <w:szCs w:val="22"/>
        </w:rPr>
        <w:tab/>
      </w:r>
      <w:r>
        <w:rPr>
          <w:rFonts w:ascii="Arial" w:hAnsi="Arial" w:cs="Arial"/>
          <w:bCs/>
          <w:snapToGrid w:val="0"/>
          <w:sz w:val="22"/>
          <w:szCs w:val="22"/>
        </w:rPr>
        <w:tab/>
      </w:r>
      <w:r w:rsidR="00796A57">
        <w:rPr>
          <w:rFonts w:ascii="Arial" w:hAnsi="Arial" w:cs="Arial"/>
          <w:bCs/>
          <w:snapToGrid w:val="0"/>
          <w:sz w:val="22"/>
          <w:szCs w:val="22"/>
        </w:rPr>
        <w:t xml:space="preserve">Ing. </w:t>
      </w:r>
      <w:r w:rsidR="00667670">
        <w:rPr>
          <w:rFonts w:ascii="Arial" w:hAnsi="Arial" w:cs="Arial"/>
          <w:bCs/>
          <w:snapToGrid w:val="0"/>
          <w:sz w:val="22"/>
          <w:szCs w:val="22"/>
        </w:rPr>
        <w:t>Hana Jeníčková, Ph.D.</w:t>
      </w:r>
    </w:p>
    <w:p w14:paraId="3B088E9B" w14:textId="6C8C2CBA" w:rsidR="00A95D43" w:rsidRPr="00585DDF" w:rsidRDefault="00A95D43" w:rsidP="00A95D43">
      <w:pPr>
        <w:ind w:left="4820" w:hanging="4820"/>
        <w:rPr>
          <w:rFonts w:ascii="Arial" w:hAnsi="Arial" w:cs="Arial"/>
          <w:snapToGrid w:val="0"/>
          <w:sz w:val="22"/>
          <w:szCs w:val="22"/>
        </w:rPr>
      </w:pPr>
      <w:r w:rsidRPr="00585DDF">
        <w:rPr>
          <w:rFonts w:ascii="Arial" w:hAnsi="Arial" w:cs="Arial"/>
          <w:bCs/>
          <w:snapToGrid w:val="0"/>
          <w:sz w:val="22"/>
          <w:szCs w:val="22"/>
        </w:rPr>
        <w:t>V technických záležitostech oprávněn jednat</w:t>
      </w:r>
      <w:r w:rsidRPr="00585DDF">
        <w:rPr>
          <w:rFonts w:ascii="Arial" w:hAnsi="Arial" w:cs="Arial"/>
          <w:snapToGrid w:val="0"/>
          <w:sz w:val="22"/>
          <w:szCs w:val="22"/>
        </w:rPr>
        <w:t>:</w:t>
      </w:r>
      <w:r w:rsidRPr="00585DDF">
        <w:rPr>
          <w:rFonts w:ascii="Arial" w:hAnsi="Arial" w:cs="Arial"/>
          <w:snapToGrid w:val="0"/>
          <w:sz w:val="22"/>
          <w:szCs w:val="22"/>
        </w:rPr>
        <w:tab/>
      </w:r>
      <w:r w:rsidR="00DF714A">
        <w:rPr>
          <w:rFonts w:ascii="Arial" w:hAnsi="Arial" w:cs="Arial"/>
          <w:snapToGrid w:val="0"/>
          <w:sz w:val="22"/>
          <w:szCs w:val="22"/>
        </w:rPr>
        <w:tab/>
      </w:r>
      <w:r w:rsidR="00796A57">
        <w:rPr>
          <w:rFonts w:ascii="Arial" w:hAnsi="Arial" w:cs="Arial"/>
          <w:snapToGrid w:val="0"/>
          <w:sz w:val="22"/>
          <w:szCs w:val="22"/>
        </w:rPr>
        <w:t xml:space="preserve">Ing. </w:t>
      </w:r>
      <w:r w:rsidR="00667670">
        <w:rPr>
          <w:rFonts w:ascii="Arial" w:hAnsi="Arial" w:cs="Arial"/>
          <w:snapToGrid w:val="0"/>
          <w:sz w:val="22"/>
          <w:szCs w:val="22"/>
        </w:rPr>
        <w:t>Regina Filipová</w:t>
      </w:r>
    </w:p>
    <w:p w14:paraId="5253ACC5" w14:textId="43B16986" w:rsidR="00035566" w:rsidRPr="00585DDF" w:rsidRDefault="00035566" w:rsidP="00796A57">
      <w:pPr>
        <w:rPr>
          <w:rFonts w:ascii="Arial" w:hAnsi="Arial" w:cs="Arial"/>
          <w:snapToGrid w:val="0"/>
          <w:sz w:val="22"/>
          <w:szCs w:val="22"/>
        </w:rPr>
      </w:pPr>
      <w:r w:rsidRPr="00585DDF">
        <w:rPr>
          <w:rFonts w:ascii="Arial" w:hAnsi="Arial" w:cs="Arial"/>
          <w:snapToGrid w:val="0"/>
          <w:sz w:val="22"/>
          <w:szCs w:val="22"/>
        </w:rPr>
        <w:t>Tel</w:t>
      </w:r>
      <w:r w:rsidR="007B5D0A" w:rsidRPr="00585DDF">
        <w:rPr>
          <w:rFonts w:ascii="Arial" w:hAnsi="Arial" w:cs="Arial"/>
          <w:snapToGrid w:val="0"/>
          <w:sz w:val="22"/>
          <w:szCs w:val="22"/>
        </w:rPr>
        <w:t>:</w:t>
      </w:r>
      <w:r w:rsidR="0099058A">
        <w:rPr>
          <w:rFonts w:ascii="Arial" w:hAnsi="Arial" w:cs="Arial"/>
          <w:snapToGrid w:val="0"/>
          <w:sz w:val="22"/>
          <w:szCs w:val="22"/>
        </w:rPr>
        <w:tab/>
      </w:r>
      <w:r w:rsidR="00796A57">
        <w:rPr>
          <w:rFonts w:ascii="Arial" w:hAnsi="Arial" w:cs="Arial"/>
          <w:snapToGrid w:val="0"/>
          <w:sz w:val="22"/>
          <w:szCs w:val="22"/>
        </w:rPr>
        <w:tab/>
      </w:r>
      <w:r w:rsidR="00796A57">
        <w:rPr>
          <w:rFonts w:ascii="Arial" w:hAnsi="Arial" w:cs="Arial"/>
          <w:snapToGrid w:val="0"/>
          <w:sz w:val="22"/>
          <w:szCs w:val="22"/>
        </w:rPr>
        <w:tab/>
      </w:r>
      <w:r w:rsidR="00796A57">
        <w:rPr>
          <w:rFonts w:ascii="Arial" w:hAnsi="Arial" w:cs="Arial"/>
          <w:snapToGrid w:val="0"/>
          <w:sz w:val="22"/>
          <w:szCs w:val="22"/>
        </w:rPr>
        <w:tab/>
      </w:r>
      <w:r w:rsidR="00796A57">
        <w:rPr>
          <w:rFonts w:ascii="Arial" w:hAnsi="Arial" w:cs="Arial"/>
          <w:snapToGrid w:val="0"/>
          <w:sz w:val="22"/>
          <w:szCs w:val="22"/>
        </w:rPr>
        <w:tab/>
      </w:r>
      <w:r w:rsidR="00796A57">
        <w:rPr>
          <w:rFonts w:ascii="Arial" w:hAnsi="Arial" w:cs="Arial"/>
          <w:snapToGrid w:val="0"/>
          <w:sz w:val="22"/>
          <w:szCs w:val="22"/>
        </w:rPr>
        <w:tab/>
      </w:r>
      <w:r w:rsidR="00796A57">
        <w:rPr>
          <w:rFonts w:ascii="Arial" w:hAnsi="Arial" w:cs="Arial"/>
          <w:snapToGrid w:val="0"/>
          <w:sz w:val="22"/>
          <w:szCs w:val="22"/>
        </w:rPr>
        <w:tab/>
        <w:t>+420 </w:t>
      </w:r>
      <w:r w:rsidR="00667670">
        <w:rPr>
          <w:rFonts w:ascii="Arial" w:hAnsi="Arial" w:cs="Arial"/>
          <w:snapToGrid w:val="0"/>
          <w:sz w:val="22"/>
          <w:szCs w:val="22"/>
        </w:rPr>
        <w:t>601</w:t>
      </w:r>
      <w:r w:rsidR="00796A57">
        <w:rPr>
          <w:rFonts w:ascii="Arial" w:hAnsi="Arial" w:cs="Arial"/>
          <w:snapToGrid w:val="0"/>
          <w:sz w:val="22"/>
          <w:szCs w:val="22"/>
        </w:rPr>
        <w:t> </w:t>
      </w:r>
      <w:r w:rsidR="00667670">
        <w:rPr>
          <w:rFonts w:ascii="Arial" w:hAnsi="Arial" w:cs="Arial"/>
          <w:snapToGrid w:val="0"/>
          <w:sz w:val="22"/>
          <w:szCs w:val="22"/>
        </w:rPr>
        <w:t>584</w:t>
      </w:r>
      <w:r w:rsidR="00796A57">
        <w:rPr>
          <w:rFonts w:ascii="Arial" w:hAnsi="Arial" w:cs="Arial"/>
          <w:snapToGrid w:val="0"/>
          <w:sz w:val="22"/>
          <w:szCs w:val="22"/>
        </w:rPr>
        <w:t xml:space="preserve"> </w:t>
      </w:r>
      <w:r w:rsidR="00667670">
        <w:rPr>
          <w:rFonts w:ascii="Arial" w:hAnsi="Arial" w:cs="Arial"/>
          <w:snapToGrid w:val="0"/>
          <w:sz w:val="22"/>
          <w:szCs w:val="22"/>
        </w:rPr>
        <w:t>039</w:t>
      </w:r>
    </w:p>
    <w:p w14:paraId="6F17E0F3" w14:textId="7CC3BD1B" w:rsidR="00231ED2" w:rsidRPr="00585DDF" w:rsidRDefault="00231ED2" w:rsidP="00A95D43">
      <w:pPr>
        <w:ind w:left="4820" w:hanging="4820"/>
        <w:rPr>
          <w:rFonts w:ascii="Arial" w:hAnsi="Arial" w:cs="Arial"/>
          <w:snapToGrid w:val="0"/>
          <w:sz w:val="22"/>
          <w:szCs w:val="22"/>
        </w:rPr>
      </w:pPr>
      <w:r w:rsidRPr="00585DDF">
        <w:rPr>
          <w:rFonts w:ascii="Arial" w:hAnsi="Arial" w:cs="Arial"/>
          <w:snapToGrid w:val="0"/>
          <w:sz w:val="22"/>
          <w:szCs w:val="22"/>
        </w:rPr>
        <w:t>e-mail:</w:t>
      </w:r>
      <w:r w:rsidRPr="00585DDF">
        <w:rPr>
          <w:rFonts w:ascii="Arial" w:hAnsi="Arial" w:cs="Arial"/>
          <w:snapToGrid w:val="0"/>
          <w:sz w:val="22"/>
          <w:szCs w:val="22"/>
        </w:rPr>
        <w:tab/>
      </w:r>
      <w:r w:rsidRPr="00585DDF">
        <w:rPr>
          <w:rFonts w:ascii="Arial" w:hAnsi="Arial" w:cs="Arial"/>
          <w:snapToGrid w:val="0"/>
          <w:sz w:val="22"/>
          <w:szCs w:val="22"/>
        </w:rPr>
        <w:tab/>
      </w:r>
      <w:r w:rsidR="00667670">
        <w:rPr>
          <w:rFonts w:ascii="Arial" w:hAnsi="Arial" w:cs="Arial"/>
          <w:snapToGrid w:val="0"/>
          <w:sz w:val="22"/>
          <w:szCs w:val="22"/>
        </w:rPr>
        <w:t>h.jenickova</w:t>
      </w:r>
      <w:r w:rsidRPr="00585DDF">
        <w:rPr>
          <w:rFonts w:ascii="Arial" w:hAnsi="Arial" w:cs="Arial"/>
          <w:snapToGrid w:val="0"/>
          <w:sz w:val="22"/>
          <w:szCs w:val="22"/>
        </w:rPr>
        <w:t>@spucr.cz</w:t>
      </w:r>
    </w:p>
    <w:p w14:paraId="021DACE3" w14:textId="77777777" w:rsidR="00A95D43" w:rsidRPr="00585DDF" w:rsidRDefault="00A95D43" w:rsidP="00A95D43">
      <w:pPr>
        <w:rPr>
          <w:rFonts w:ascii="Arial" w:hAnsi="Arial" w:cs="Arial"/>
          <w:sz w:val="22"/>
          <w:szCs w:val="22"/>
        </w:rPr>
      </w:pPr>
      <w:r w:rsidRPr="00585DDF">
        <w:rPr>
          <w:rFonts w:ascii="Arial" w:hAnsi="Arial" w:cs="Arial"/>
          <w:bCs/>
          <w:sz w:val="22"/>
          <w:szCs w:val="22"/>
        </w:rPr>
        <w:t>Bankovní spojení:</w:t>
      </w:r>
      <w:r w:rsidR="0099058A">
        <w:rPr>
          <w:rFonts w:ascii="Arial" w:hAnsi="Arial" w:cs="Arial"/>
          <w:bCs/>
          <w:sz w:val="22"/>
          <w:szCs w:val="22"/>
        </w:rPr>
        <w:tab/>
      </w:r>
      <w:r w:rsidR="0099058A">
        <w:rPr>
          <w:rFonts w:ascii="Arial" w:hAnsi="Arial" w:cs="Arial"/>
          <w:bCs/>
          <w:sz w:val="22"/>
          <w:szCs w:val="22"/>
        </w:rPr>
        <w:tab/>
      </w:r>
      <w:r w:rsidR="0099058A">
        <w:rPr>
          <w:rFonts w:ascii="Arial" w:hAnsi="Arial" w:cs="Arial"/>
          <w:bCs/>
          <w:sz w:val="22"/>
          <w:szCs w:val="22"/>
        </w:rPr>
        <w:tab/>
      </w:r>
      <w:r w:rsidR="0099058A">
        <w:rPr>
          <w:rFonts w:ascii="Arial" w:hAnsi="Arial" w:cs="Arial"/>
          <w:bCs/>
          <w:sz w:val="22"/>
          <w:szCs w:val="22"/>
        </w:rPr>
        <w:tab/>
      </w:r>
      <w:r w:rsidR="0099058A">
        <w:rPr>
          <w:rFonts w:ascii="Arial" w:hAnsi="Arial" w:cs="Arial"/>
          <w:bCs/>
          <w:sz w:val="22"/>
          <w:szCs w:val="22"/>
        </w:rPr>
        <w:tab/>
      </w:r>
      <w:r w:rsidR="00035566" w:rsidRPr="00585DDF">
        <w:rPr>
          <w:rFonts w:ascii="Arial" w:hAnsi="Arial" w:cs="Arial"/>
          <w:bCs/>
          <w:sz w:val="22"/>
          <w:szCs w:val="22"/>
        </w:rPr>
        <w:t>Česká národní banka</w:t>
      </w:r>
    </w:p>
    <w:p w14:paraId="477E3570" w14:textId="77777777" w:rsidR="00A95D43" w:rsidRPr="00585DDF" w:rsidRDefault="00A95D43" w:rsidP="00A95D43">
      <w:pPr>
        <w:pStyle w:val="Nadpis2"/>
        <w:spacing w:line="240" w:lineRule="auto"/>
        <w:rPr>
          <w:rFonts w:ascii="Arial" w:hAnsi="Arial" w:cs="Arial"/>
          <w:sz w:val="22"/>
          <w:szCs w:val="22"/>
        </w:rPr>
      </w:pPr>
      <w:r w:rsidRPr="00585DDF">
        <w:rPr>
          <w:rFonts w:ascii="Arial" w:hAnsi="Arial" w:cs="Arial"/>
          <w:bCs/>
          <w:sz w:val="22"/>
          <w:szCs w:val="22"/>
        </w:rPr>
        <w:t>Číslo účtu:</w:t>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00035566" w:rsidRPr="00585DDF">
        <w:rPr>
          <w:rFonts w:ascii="Arial" w:hAnsi="Arial" w:cs="Arial"/>
          <w:bCs/>
          <w:sz w:val="22"/>
          <w:szCs w:val="22"/>
        </w:rPr>
        <w:t>3723001/0710</w:t>
      </w:r>
    </w:p>
    <w:p w14:paraId="4FD4F3A3" w14:textId="77777777" w:rsidR="00A95D43" w:rsidRPr="00585DDF" w:rsidRDefault="00A95D43" w:rsidP="00A95D43">
      <w:pPr>
        <w:pStyle w:val="Nadpis2"/>
        <w:spacing w:line="240" w:lineRule="auto"/>
        <w:rPr>
          <w:rFonts w:ascii="Arial" w:hAnsi="Arial" w:cs="Arial"/>
          <w:bCs/>
          <w:sz w:val="22"/>
          <w:szCs w:val="22"/>
        </w:rPr>
      </w:pPr>
      <w:r w:rsidRPr="00585DDF">
        <w:rPr>
          <w:rFonts w:ascii="Arial" w:hAnsi="Arial" w:cs="Arial"/>
          <w:bCs/>
          <w:sz w:val="22"/>
          <w:szCs w:val="22"/>
        </w:rPr>
        <w:t>IČ:</w:t>
      </w:r>
      <w:r w:rsidR="00035566"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00035566" w:rsidRPr="00585DDF">
        <w:rPr>
          <w:rFonts w:ascii="Arial" w:hAnsi="Arial" w:cs="Arial"/>
          <w:bCs/>
          <w:sz w:val="22"/>
          <w:szCs w:val="22"/>
        </w:rPr>
        <w:t>01312774</w:t>
      </w:r>
    </w:p>
    <w:p w14:paraId="37939EEA" w14:textId="77777777" w:rsidR="00035566" w:rsidRPr="00585DDF" w:rsidRDefault="00035566" w:rsidP="00035566">
      <w:pPr>
        <w:rPr>
          <w:rFonts w:ascii="Arial" w:hAnsi="Arial" w:cs="Arial"/>
          <w:sz w:val="22"/>
          <w:szCs w:val="22"/>
        </w:rPr>
      </w:pPr>
      <w:r w:rsidRPr="00585DDF">
        <w:rPr>
          <w:rFonts w:ascii="Arial" w:hAnsi="Arial" w:cs="Arial"/>
          <w:sz w:val="22"/>
          <w:szCs w:val="22"/>
        </w:rPr>
        <w:t>DIČ:</w:t>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t xml:space="preserve">CZ01312774 </w:t>
      </w:r>
      <w:r w:rsidR="00A13290">
        <w:rPr>
          <w:rFonts w:ascii="Arial" w:hAnsi="Arial" w:cs="Arial"/>
          <w:sz w:val="22"/>
          <w:szCs w:val="22"/>
        </w:rPr>
        <w:t>– není plátce DPH</w:t>
      </w:r>
    </w:p>
    <w:p w14:paraId="354443A9" w14:textId="77777777" w:rsidR="00A13290" w:rsidRPr="00FB77E1" w:rsidRDefault="00A13290" w:rsidP="00A13290">
      <w:pPr>
        <w:pStyle w:val="Bezmezer"/>
        <w:ind w:left="0"/>
        <w:rPr>
          <w:rFonts w:ascii="Arial" w:hAnsi="Arial" w:cs="Arial"/>
          <w:b/>
          <w:sz w:val="22"/>
          <w:szCs w:val="22"/>
        </w:rPr>
      </w:pPr>
      <w:r w:rsidRPr="00A55F1C">
        <w:rPr>
          <w:rFonts w:ascii="Arial" w:hAnsi="Arial" w:cs="Arial"/>
          <w:sz w:val="22"/>
          <w:szCs w:val="22"/>
        </w:rPr>
        <w:t xml:space="preserve">(dále </w:t>
      </w:r>
      <w:r w:rsidR="000F0BF8" w:rsidRPr="00A55F1C">
        <w:rPr>
          <w:rFonts w:ascii="Arial" w:hAnsi="Arial" w:cs="Arial"/>
          <w:sz w:val="22"/>
          <w:szCs w:val="22"/>
        </w:rPr>
        <w:t>také</w:t>
      </w:r>
      <w:r w:rsidRPr="00A55F1C">
        <w:rPr>
          <w:rFonts w:ascii="Arial" w:hAnsi="Arial" w:cs="Arial"/>
          <w:sz w:val="22"/>
          <w:szCs w:val="22"/>
        </w:rPr>
        <w:t xml:space="preserve"> </w:t>
      </w:r>
      <w:r w:rsidRPr="00A55F1C">
        <w:rPr>
          <w:rFonts w:ascii="Arial" w:hAnsi="Arial" w:cs="Arial"/>
          <w:b/>
          <w:sz w:val="22"/>
          <w:szCs w:val="22"/>
        </w:rPr>
        <w:t>„objednatel I</w:t>
      </w:r>
      <w:r w:rsidR="00EF1A50" w:rsidRPr="00A55F1C">
        <w:rPr>
          <w:rFonts w:ascii="Arial" w:hAnsi="Arial" w:cs="Arial"/>
          <w:b/>
          <w:sz w:val="22"/>
          <w:szCs w:val="22"/>
        </w:rPr>
        <w:t>.</w:t>
      </w:r>
      <w:r w:rsidRPr="00A55F1C">
        <w:rPr>
          <w:rFonts w:ascii="Arial" w:hAnsi="Arial" w:cs="Arial"/>
          <w:b/>
          <w:sz w:val="22"/>
          <w:szCs w:val="22"/>
        </w:rPr>
        <w:t>“</w:t>
      </w:r>
      <w:r w:rsidR="000F0BF8" w:rsidRPr="00A55F1C">
        <w:rPr>
          <w:rFonts w:ascii="Arial" w:hAnsi="Arial" w:cs="Arial"/>
          <w:b/>
          <w:sz w:val="22"/>
          <w:szCs w:val="22"/>
        </w:rPr>
        <w:t xml:space="preserve"> nebo „objednatel“</w:t>
      </w:r>
      <w:r w:rsidRPr="00A55F1C">
        <w:rPr>
          <w:rFonts w:ascii="Arial" w:hAnsi="Arial" w:cs="Arial"/>
          <w:b/>
          <w:sz w:val="22"/>
          <w:szCs w:val="22"/>
        </w:rPr>
        <w:t>)</w:t>
      </w:r>
    </w:p>
    <w:p w14:paraId="16E47D45" w14:textId="77777777" w:rsidR="00A13290" w:rsidRPr="00585DDF" w:rsidRDefault="00A13290" w:rsidP="00A95D43">
      <w:pPr>
        <w:rPr>
          <w:rFonts w:ascii="Arial" w:hAnsi="Arial" w:cs="Arial"/>
          <w:sz w:val="22"/>
          <w:szCs w:val="22"/>
        </w:rPr>
      </w:pPr>
    </w:p>
    <w:p w14:paraId="56A66F7F" w14:textId="77777777" w:rsidR="00F716DA" w:rsidRPr="00585DDF" w:rsidRDefault="00F716DA" w:rsidP="00F716DA">
      <w:pPr>
        <w:rPr>
          <w:rFonts w:ascii="Arial" w:hAnsi="Arial" w:cs="Arial"/>
          <w:sz w:val="22"/>
          <w:szCs w:val="22"/>
        </w:rPr>
      </w:pPr>
      <w:r w:rsidRPr="00585DDF">
        <w:rPr>
          <w:rFonts w:ascii="Arial" w:hAnsi="Arial" w:cs="Arial"/>
          <w:b/>
          <w:sz w:val="22"/>
          <w:szCs w:val="22"/>
        </w:rPr>
        <w:t>Objednatel II:</w:t>
      </w:r>
      <w:r w:rsidRPr="00585DDF">
        <w:rPr>
          <w:rFonts w:ascii="Arial" w:hAnsi="Arial" w:cs="Arial"/>
          <w:b/>
          <w:sz w:val="22"/>
          <w:szCs w:val="22"/>
        </w:rPr>
        <w:tab/>
      </w:r>
      <w:r w:rsidRPr="00585DDF">
        <w:rPr>
          <w:rFonts w:ascii="Arial" w:hAnsi="Arial" w:cs="Arial"/>
          <w:b/>
          <w:sz w:val="22"/>
          <w:szCs w:val="22"/>
        </w:rPr>
        <w:tab/>
      </w:r>
      <w:r w:rsidR="00035566" w:rsidRPr="00585DDF">
        <w:rPr>
          <w:rFonts w:ascii="Arial" w:hAnsi="Arial" w:cs="Arial"/>
          <w:b/>
          <w:sz w:val="22"/>
          <w:szCs w:val="22"/>
        </w:rPr>
        <w:tab/>
      </w:r>
      <w:r w:rsidRPr="00585DDF">
        <w:rPr>
          <w:rFonts w:ascii="Arial" w:hAnsi="Arial" w:cs="Arial"/>
          <w:b/>
          <w:sz w:val="22"/>
          <w:szCs w:val="22"/>
        </w:rPr>
        <w:tab/>
      </w:r>
      <w:r w:rsidRPr="00585DDF">
        <w:rPr>
          <w:rFonts w:ascii="Arial" w:hAnsi="Arial" w:cs="Arial"/>
          <w:b/>
          <w:sz w:val="22"/>
          <w:szCs w:val="22"/>
        </w:rPr>
        <w:tab/>
      </w:r>
      <w:r w:rsidRPr="00585DDF">
        <w:rPr>
          <w:rFonts w:ascii="Arial" w:hAnsi="Arial" w:cs="Arial"/>
          <w:b/>
          <w:sz w:val="22"/>
          <w:szCs w:val="22"/>
        </w:rPr>
        <w:tab/>
      </w:r>
      <w:r w:rsidRPr="00585DDF">
        <w:rPr>
          <w:rFonts w:ascii="Arial" w:hAnsi="Arial" w:cs="Arial"/>
          <w:sz w:val="22"/>
          <w:szCs w:val="22"/>
        </w:rPr>
        <w:t>Ředitelství silnic a dálnic ČR</w:t>
      </w:r>
    </w:p>
    <w:p w14:paraId="4A103427" w14:textId="77777777" w:rsidR="00F716DA" w:rsidRPr="00585DDF" w:rsidRDefault="00F716DA" w:rsidP="00F716DA">
      <w:pPr>
        <w:rPr>
          <w:rFonts w:ascii="Arial" w:hAnsi="Arial" w:cs="Arial"/>
          <w:sz w:val="22"/>
          <w:szCs w:val="22"/>
        </w:rPr>
      </w:pP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t>Na Pankráci 56,</w:t>
      </w:r>
      <w:r w:rsidR="007B5D0A" w:rsidRPr="00585DDF">
        <w:rPr>
          <w:rFonts w:ascii="Arial" w:hAnsi="Arial" w:cs="Arial"/>
          <w:sz w:val="22"/>
          <w:szCs w:val="22"/>
        </w:rPr>
        <w:t xml:space="preserve"> 145 05 </w:t>
      </w:r>
      <w:r w:rsidRPr="00585DDF">
        <w:rPr>
          <w:rFonts w:ascii="Arial" w:hAnsi="Arial" w:cs="Arial"/>
          <w:sz w:val="22"/>
          <w:szCs w:val="22"/>
        </w:rPr>
        <w:t>Praha 4</w:t>
      </w:r>
    </w:p>
    <w:p w14:paraId="6AAD8DEA" w14:textId="77777777" w:rsidR="00F716DA" w:rsidRPr="00585DDF" w:rsidRDefault="0074698A" w:rsidP="00F716DA">
      <w:pPr>
        <w:rPr>
          <w:rFonts w:ascii="Arial" w:hAnsi="Arial" w:cs="Arial"/>
          <w:sz w:val="22"/>
          <w:szCs w:val="22"/>
        </w:rPr>
      </w:pPr>
      <w:r>
        <w:rPr>
          <w:rFonts w:ascii="Arial" w:hAnsi="Arial" w:cs="Arial"/>
          <w:bCs/>
          <w:snapToGrid w:val="0"/>
          <w:sz w:val="22"/>
          <w:szCs w:val="22"/>
        </w:rPr>
        <w:t>Zastoupený</w:t>
      </w:r>
      <w:r w:rsidR="00015AA1" w:rsidRPr="00585DDF">
        <w:rPr>
          <w:rFonts w:ascii="Arial" w:hAnsi="Arial" w:cs="Arial"/>
          <w:bCs/>
          <w:snapToGrid w:val="0"/>
          <w:sz w:val="22"/>
          <w:szCs w:val="22"/>
        </w:rPr>
        <w:t>:</w:t>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1304BA">
        <w:rPr>
          <w:rFonts w:ascii="Arial" w:hAnsi="Arial" w:cs="Arial"/>
          <w:sz w:val="22"/>
          <w:szCs w:val="22"/>
        </w:rPr>
        <w:tab/>
      </w:r>
      <w:r w:rsidR="00F716DA" w:rsidRPr="00585DDF">
        <w:rPr>
          <w:rFonts w:ascii="Arial" w:hAnsi="Arial" w:cs="Arial"/>
          <w:sz w:val="22"/>
          <w:szCs w:val="22"/>
        </w:rPr>
        <w:t xml:space="preserve">Ing. </w:t>
      </w:r>
      <w:r w:rsidR="00C04DB3" w:rsidRPr="00585DDF">
        <w:rPr>
          <w:rFonts w:ascii="Arial" w:hAnsi="Arial" w:cs="Arial"/>
          <w:sz w:val="22"/>
          <w:szCs w:val="22"/>
        </w:rPr>
        <w:t>Bohumil Vebr</w:t>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C04DB3" w:rsidRPr="00585DDF">
        <w:rPr>
          <w:rFonts w:ascii="Arial" w:hAnsi="Arial" w:cs="Arial"/>
          <w:sz w:val="22"/>
          <w:szCs w:val="22"/>
        </w:rPr>
        <w:tab/>
      </w:r>
      <w:r w:rsidR="00C04DB3" w:rsidRPr="00585DDF">
        <w:rPr>
          <w:rFonts w:ascii="Arial" w:hAnsi="Arial" w:cs="Arial"/>
          <w:sz w:val="22"/>
          <w:szCs w:val="22"/>
        </w:rPr>
        <w:tab/>
      </w:r>
      <w:r w:rsidR="00C04DB3" w:rsidRPr="00585DDF">
        <w:rPr>
          <w:rFonts w:ascii="Arial" w:hAnsi="Arial" w:cs="Arial"/>
          <w:sz w:val="22"/>
          <w:szCs w:val="22"/>
        </w:rPr>
        <w:tab/>
      </w:r>
      <w:r w:rsidR="001304BA">
        <w:rPr>
          <w:rFonts w:ascii="Arial" w:hAnsi="Arial" w:cs="Arial"/>
          <w:sz w:val="22"/>
          <w:szCs w:val="22"/>
        </w:rPr>
        <w:tab/>
      </w:r>
      <w:r w:rsidR="00F716DA" w:rsidRPr="00585DDF">
        <w:rPr>
          <w:rFonts w:ascii="Arial" w:hAnsi="Arial" w:cs="Arial"/>
          <w:sz w:val="22"/>
          <w:szCs w:val="22"/>
        </w:rPr>
        <w:t>ředitel Správy Pardubice</w:t>
      </w:r>
    </w:p>
    <w:p w14:paraId="1F2A2A5E" w14:textId="77777777" w:rsidR="00F716DA" w:rsidRPr="00585DDF" w:rsidRDefault="00015AA1" w:rsidP="00F716DA">
      <w:pPr>
        <w:rPr>
          <w:rFonts w:ascii="Arial" w:hAnsi="Arial" w:cs="Arial"/>
          <w:sz w:val="22"/>
          <w:szCs w:val="22"/>
        </w:rPr>
      </w:pPr>
      <w:r w:rsidRPr="00585DDF">
        <w:rPr>
          <w:rFonts w:ascii="Arial" w:hAnsi="Arial" w:cs="Arial"/>
          <w:bCs/>
          <w:sz w:val="22"/>
          <w:szCs w:val="22"/>
        </w:rPr>
        <w:t>Adresa:</w:t>
      </w:r>
      <w:r w:rsidRPr="00585DDF">
        <w:rPr>
          <w:rFonts w:ascii="Arial" w:hAnsi="Arial" w:cs="Arial"/>
          <w:bCs/>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t>Hlaváčova 902, 530 02 Pardubice</w:t>
      </w:r>
    </w:p>
    <w:p w14:paraId="2FA82241" w14:textId="77777777" w:rsidR="00F716DA" w:rsidRPr="00585DDF" w:rsidRDefault="00F716DA" w:rsidP="007B5D0A">
      <w:pPr>
        <w:rPr>
          <w:rFonts w:ascii="Arial" w:hAnsi="Arial" w:cs="Arial"/>
          <w:snapToGrid w:val="0"/>
          <w:sz w:val="22"/>
          <w:szCs w:val="22"/>
        </w:rPr>
      </w:pPr>
      <w:r w:rsidRPr="00585DDF">
        <w:rPr>
          <w:rFonts w:ascii="Arial" w:hAnsi="Arial" w:cs="Arial"/>
          <w:bCs/>
          <w:snapToGrid w:val="0"/>
          <w:sz w:val="22"/>
          <w:szCs w:val="22"/>
        </w:rPr>
        <w:t>Ve smluvních záležitostech oprávněn jednat</w:t>
      </w:r>
      <w:r w:rsidRPr="00585DDF">
        <w:rPr>
          <w:rFonts w:ascii="Arial" w:hAnsi="Arial" w:cs="Arial"/>
          <w:snapToGrid w:val="0"/>
          <w:sz w:val="22"/>
          <w:szCs w:val="22"/>
        </w:rPr>
        <w:t>:</w:t>
      </w:r>
      <w:r w:rsidR="007B5D0A" w:rsidRPr="00585DDF">
        <w:rPr>
          <w:rFonts w:ascii="Arial" w:hAnsi="Arial" w:cs="Arial"/>
          <w:snapToGrid w:val="0"/>
          <w:sz w:val="22"/>
          <w:szCs w:val="22"/>
        </w:rPr>
        <w:tab/>
      </w:r>
      <w:r w:rsidRPr="00585DDF">
        <w:rPr>
          <w:rFonts w:ascii="Arial" w:hAnsi="Arial" w:cs="Arial"/>
          <w:snapToGrid w:val="0"/>
          <w:sz w:val="22"/>
          <w:szCs w:val="22"/>
        </w:rPr>
        <w:t>Ing. Bohumil Vebr</w:t>
      </w:r>
    </w:p>
    <w:p w14:paraId="6036E3BD" w14:textId="77777777" w:rsidR="007B5D0A" w:rsidRPr="00585DDF" w:rsidRDefault="007B5D0A" w:rsidP="00F716DA">
      <w:pPr>
        <w:jc w:val="both"/>
        <w:rPr>
          <w:rFonts w:ascii="Arial" w:hAnsi="Arial" w:cs="Arial"/>
          <w:snapToGrid w:val="0"/>
          <w:sz w:val="22"/>
          <w:szCs w:val="22"/>
        </w:rPr>
      </w:pPr>
      <w:r w:rsidRPr="00585DDF">
        <w:rPr>
          <w:rFonts w:ascii="Arial" w:hAnsi="Arial" w:cs="Arial"/>
          <w:snapToGrid w:val="0"/>
          <w:sz w:val="22"/>
          <w:szCs w:val="22"/>
        </w:rPr>
        <w:t>Tel:</w:t>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t>466 046 516</w:t>
      </w:r>
    </w:p>
    <w:p w14:paraId="34CBB87B" w14:textId="77777777" w:rsidR="007B5D0A" w:rsidRPr="00585DDF" w:rsidRDefault="007B5D0A" w:rsidP="00F716DA">
      <w:pPr>
        <w:jc w:val="both"/>
        <w:rPr>
          <w:rFonts w:ascii="Arial" w:hAnsi="Arial" w:cs="Arial"/>
          <w:snapToGrid w:val="0"/>
          <w:sz w:val="22"/>
          <w:szCs w:val="22"/>
        </w:rPr>
      </w:pPr>
      <w:r w:rsidRPr="00585DDF">
        <w:rPr>
          <w:rFonts w:ascii="Arial" w:hAnsi="Arial" w:cs="Arial"/>
          <w:snapToGrid w:val="0"/>
          <w:sz w:val="22"/>
          <w:szCs w:val="22"/>
        </w:rPr>
        <w:t>e-mail:</w:t>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t>bohumil.vebr@rsd.cz</w:t>
      </w:r>
      <w:r w:rsidRPr="00585DDF">
        <w:rPr>
          <w:rFonts w:ascii="Arial" w:hAnsi="Arial" w:cs="Arial"/>
          <w:snapToGrid w:val="0"/>
          <w:sz w:val="22"/>
          <w:szCs w:val="22"/>
        </w:rPr>
        <w:tab/>
      </w:r>
    </w:p>
    <w:p w14:paraId="067112F7" w14:textId="77777777" w:rsidR="00F716DA" w:rsidRPr="00585DDF" w:rsidRDefault="00F716DA" w:rsidP="00F716DA">
      <w:pPr>
        <w:rPr>
          <w:rFonts w:ascii="Arial" w:hAnsi="Arial" w:cs="Arial"/>
          <w:sz w:val="22"/>
          <w:szCs w:val="22"/>
        </w:rPr>
      </w:pPr>
      <w:r w:rsidRPr="00585DDF">
        <w:rPr>
          <w:rFonts w:ascii="Arial" w:hAnsi="Arial" w:cs="Arial"/>
          <w:bCs/>
          <w:sz w:val="22"/>
          <w:szCs w:val="22"/>
        </w:rPr>
        <w:t>Bankovní spojení:</w:t>
      </w:r>
      <w:r w:rsidR="00402BFB">
        <w:rPr>
          <w:rFonts w:ascii="Arial" w:hAnsi="Arial" w:cs="Arial"/>
          <w:bCs/>
          <w:sz w:val="22"/>
          <w:szCs w:val="22"/>
        </w:rPr>
        <w:tab/>
      </w:r>
      <w:r w:rsidR="00402BFB">
        <w:rPr>
          <w:rFonts w:ascii="Arial" w:hAnsi="Arial" w:cs="Arial"/>
          <w:bCs/>
          <w:sz w:val="22"/>
          <w:szCs w:val="22"/>
        </w:rPr>
        <w:tab/>
      </w:r>
      <w:r w:rsidR="00402BFB">
        <w:rPr>
          <w:rFonts w:ascii="Arial" w:hAnsi="Arial" w:cs="Arial"/>
          <w:bCs/>
          <w:sz w:val="22"/>
          <w:szCs w:val="22"/>
        </w:rPr>
        <w:tab/>
      </w:r>
      <w:r w:rsidR="00402BFB">
        <w:rPr>
          <w:rFonts w:ascii="Arial" w:hAnsi="Arial" w:cs="Arial"/>
          <w:bCs/>
          <w:sz w:val="22"/>
          <w:szCs w:val="22"/>
        </w:rPr>
        <w:tab/>
      </w:r>
      <w:r w:rsidR="00402BFB">
        <w:rPr>
          <w:rFonts w:ascii="Arial" w:hAnsi="Arial" w:cs="Arial"/>
          <w:bCs/>
          <w:sz w:val="22"/>
          <w:szCs w:val="22"/>
        </w:rPr>
        <w:tab/>
      </w:r>
      <w:r w:rsidRPr="00585DDF">
        <w:rPr>
          <w:rFonts w:ascii="Arial" w:hAnsi="Arial" w:cs="Arial"/>
          <w:bCs/>
          <w:sz w:val="22"/>
          <w:szCs w:val="22"/>
        </w:rPr>
        <w:t>KB Praha</w:t>
      </w:r>
    </w:p>
    <w:p w14:paraId="3AF13DC3" w14:textId="77777777" w:rsidR="00F716DA" w:rsidRPr="00585DDF" w:rsidRDefault="00F716DA" w:rsidP="00F716DA">
      <w:pPr>
        <w:pStyle w:val="Nadpis2"/>
        <w:spacing w:line="240" w:lineRule="auto"/>
        <w:rPr>
          <w:rFonts w:ascii="Arial" w:hAnsi="Arial" w:cs="Arial"/>
          <w:bCs/>
          <w:sz w:val="22"/>
          <w:szCs w:val="22"/>
        </w:rPr>
      </w:pPr>
      <w:r w:rsidRPr="00585DDF">
        <w:rPr>
          <w:rFonts w:ascii="Arial" w:hAnsi="Arial" w:cs="Arial"/>
          <w:bCs/>
          <w:sz w:val="22"/>
          <w:szCs w:val="22"/>
        </w:rPr>
        <w:t>Číslo účtu:</w:t>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003A27A2" w:rsidRPr="003A27A2">
        <w:rPr>
          <w:rFonts w:ascii="Arial" w:hAnsi="Arial" w:cs="Arial"/>
          <w:bCs/>
          <w:sz w:val="22"/>
          <w:szCs w:val="22"/>
        </w:rPr>
        <w:t>2006-15937031/0710</w:t>
      </w:r>
    </w:p>
    <w:p w14:paraId="53DB25E0" w14:textId="77777777" w:rsidR="007B5D0A" w:rsidRPr="00585DDF" w:rsidRDefault="007B5D0A" w:rsidP="00F716DA">
      <w:pPr>
        <w:pStyle w:val="Nadpis2"/>
        <w:spacing w:line="240" w:lineRule="auto"/>
        <w:rPr>
          <w:rFonts w:ascii="Arial" w:hAnsi="Arial" w:cs="Arial"/>
          <w:bCs/>
          <w:sz w:val="22"/>
          <w:szCs w:val="22"/>
        </w:rPr>
      </w:pPr>
      <w:r w:rsidRPr="00585DDF">
        <w:rPr>
          <w:rFonts w:ascii="Arial" w:hAnsi="Arial" w:cs="Arial"/>
          <w:bCs/>
          <w:sz w:val="22"/>
          <w:szCs w:val="22"/>
        </w:rPr>
        <w:t>IČ:</w:t>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t>65993390</w:t>
      </w:r>
    </w:p>
    <w:p w14:paraId="1948D985" w14:textId="77777777" w:rsidR="00A13290" w:rsidRDefault="00F716DA" w:rsidP="00A13290">
      <w:pPr>
        <w:pStyle w:val="Bezmezer"/>
        <w:ind w:left="0"/>
        <w:rPr>
          <w:rFonts w:ascii="Arial" w:hAnsi="Arial" w:cs="Arial"/>
          <w:bCs/>
          <w:sz w:val="22"/>
          <w:szCs w:val="22"/>
        </w:rPr>
      </w:pPr>
      <w:r w:rsidRPr="00585DDF">
        <w:rPr>
          <w:rFonts w:ascii="Arial" w:hAnsi="Arial" w:cs="Arial"/>
          <w:bCs/>
          <w:sz w:val="22"/>
          <w:szCs w:val="22"/>
        </w:rPr>
        <w:t>DIČ:</w:t>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007B5D0A" w:rsidRPr="00585DDF">
        <w:rPr>
          <w:rFonts w:ascii="Arial" w:hAnsi="Arial" w:cs="Arial"/>
          <w:bCs/>
          <w:sz w:val="22"/>
          <w:szCs w:val="22"/>
        </w:rPr>
        <w:tab/>
      </w:r>
      <w:r w:rsidRPr="00585DDF">
        <w:rPr>
          <w:rFonts w:ascii="Arial" w:hAnsi="Arial" w:cs="Arial"/>
          <w:bCs/>
          <w:sz w:val="22"/>
          <w:szCs w:val="22"/>
        </w:rPr>
        <w:t>CZ65993390</w:t>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p>
    <w:p w14:paraId="1ACD8050" w14:textId="77777777" w:rsidR="00A13290" w:rsidRPr="00FB77E1" w:rsidRDefault="00A13290" w:rsidP="00A13290">
      <w:pPr>
        <w:pStyle w:val="Bezmezer"/>
        <w:ind w:left="0"/>
        <w:rPr>
          <w:rFonts w:ascii="Arial" w:hAnsi="Arial" w:cs="Arial"/>
          <w:b/>
          <w:sz w:val="22"/>
          <w:szCs w:val="22"/>
        </w:rPr>
      </w:pPr>
      <w:r w:rsidRPr="00A55F1C">
        <w:rPr>
          <w:rFonts w:ascii="Arial" w:hAnsi="Arial" w:cs="Arial"/>
          <w:sz w:val="22"/>
          <w:szCs w:val="22"/>
        </w:rPr>
        <w:t xml:space="preserve">(dále </w:t>
      </w:r>
      <w:r w:rsidR="000F0BF8" w:rsidRPr="00A55F1C">
        <w:rPr>
          <w:rFonts w:ascii="Arial" w:hAnsi="Arial" w:cs="Arial"/>
          <w:sz w:val="22"/>
          <w:szCs w:val="22"/>
        </w:rPr>
        <w:t>také</w:t>
      </w:r>
      <w:r w:rsidRPr="00A55F1C">
        <w:rPr>
          <w:rFonts w:ascii="Arial" w:hAnsi="Arial" w:cs="Arial"/>
          <w:sz w:val="22"/>
          <w:szCs w:val="22"/>
        </w:rPr>
        <w:t xml:space="preserve"> </w:t>
      </w:r>
      <w:r w:rsidRPr="00A55F1C">
        <w:rPr>
          <w:rFonts w:ascii="Arial" w:hAnsi="Arial" w:cs="Arial"/>
          <w:b/>
          <w:sz w:val="22"/>
          <w:szCs w:val="22"/>
        </w:rPr>
        <w:t>„objednatel II</w:t>
      </w:r>
      <w:r w:rsidR="00EF1A50" w:rsidRPr="00A55F1C">
        <w:rPr>
          <w:rFonts w:ascii="Arial" w:hAnsi="Arial" w:cs="Arial"/>
          <w:b/>
          <w:sz w:val="22"/>
          <w:szCs w:val="22"/>
        </w:rPr>
        <w:t>.</w:t>
      </w:r>
      <w:r w:rsidRPr="00A55F1C">
        <w:rPr>
          <w:rFonts w:ascii="Arial" w:hAnsi="Arial" w:cs="Arial"/>
          <w:b/>
          <w:sz w:val="22"/>
          <w:szCs w:val="22"/>
        </w:rPr>
        <w:t>“)</w:t>
      </w:r>
    </w:p>
    <w:p w14:paraId="58C02AFE" w14:textId="77777777" w:rsidR="00606434" w:rsidRPr="00585DDF" w:rsidRDefault="00606434" w:rsidP="00F716DA">
      <w:pPr>
        <w:pStyle w:val="Nadpis2"/>
        <w:spacing w:line="240" w:lineRule="auto"/>
        <w:rPr>
          <w:rFonts w:ascii="Arial" w:hAnsi="Arial" w:cs="Arial"/>
          <w:sz w:val="22"/>
          <w:szCs w:val="22"/>
        </w:rPr>
      </w:pP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
          <w:bCs/>
          <w:sz w:val="22"/>
          <w:szCs w:val="22"/>
        </w:rPr>
        <w:tab/>
      </w:r>
    </w:p>
    <w:p w14:paraId="5F3E3960" w14:textId="77777777" w:rsidR="00C04DB3" w:rsidRPr="00585DDF" w:rsidRDefault="00C04DB3" w:rsidP="002E6D96">
      <w:pPr>
        <w:rPr>
          <w:rFonts w:ascii="Arial" w:hAnsi="Arial" w:cs="Arial"/>
          <w:b/>
          <w:bCs/>
          <w:snapToGrid w:val="0"/>
          <w:sz w:val="22"/>
          <w:szCs w:val="22"/>
        </w:rPr>
      </w:pPr>
    </w:p>
    <w:p w14:paraId="712BEF50" w14:textId="77777777" w:rsidR="002E6D96" w:rsidRPr="00585DDF" w:rsidRDefault="002E6D96" w:rsidP="002E6D96">
      <w:pPr>
        <w:rPr>
          <w:rFonts w:ascii="Arial" w:hAnsi="Arial" w:cs="Arial"/>
          <w:b/>
          <w:bCs/>
          <w:snapToGrid w:val="0"/>
          <w:sz w:val="22"/>
          <w:szCs w:val="22"/>
        </w:rPr>
      </w:pPr>
      <w:r w:rsidRPr="00585DDF">
        <w:rPr>
          <w:rFonts w:ascii="Arial" w:hAnsi="Arial" w:cs="Arial"/>
          <w:b/>
          <w:bCs/>
          <w:snapToGrid w:val="0"/>
          <w:sz w:val="22"/>
          <w:szCs w:val="22"/>
        </w:rPr>
        <w:t>a</w:t>
      </w:r>
    </w:p>
    <w:p w14:paraId="3D88CF4B" w14:textId="77777777" w:rsidR="002E6D96" w:rsidRPr="00585DDF" w:rsidRDefault="002E6D96" w:rsidP="002E6D96">
      <w:pPr>
        <w:rPr>
          <w:rFonts w:ascii="Arial" w:hAnsi="Arial" w:cs="Arial"/>
          <w:b/>
          <w:bCs/>
          <w:snapToGrid w:val="0"/>
          <w:sz w:val="22"/>
          <w:szCs w:val="22"/>
        </w:rPr>
      </w:pPr>
      <w:r w:rsidRPr="00585DDF">
        <w:rPr>
          <w:rFonts w:ascii="Arial" w:hAnsi="Arial" w:cs="Arial"/>
          <w:b/>
          <w:bCs/>
          <w:snapToGrid w:val="0"/>
          <w:sz w:val="22"/>
          <w:szCs w:val="22"/>
        </w:rPr>
        <w:t>Zhot</w:t>
      </w:r>
      <w:r w:rsidR="007B5D0A" w:rsidRPr="00585DDF">
        <w:rPr>
          <w:rFonts w:ascii="Arial" w:hAnsi="Arial" w:cs="Arial"/>
          <w:b/>
          <w:bCs/>
          <w:snapToGrid w:val="0"/>
          <w:sz w:val="22"/>
          <w:szCs w:val="22"/>
        </w:rPr>
        <w:t>o</w:t>
      </w:r>
      <w:r w:rsidRPr="00585DDF">
        <w:rPr>
          <w:rFonts w:ascii="Arial" w:hAnsi="Arial" w:cs="Arial"/>
          <w:b/>
          <w:bCs/>
          <w:snapToGrid w:val="0"/>
          <w:sz w:val="22"/>
          <w:szCs w:val="22"/>
        </w:rPr>
        <w:t>vi</w:t>
      </w:r>
      <w:r w:rsidR="007B5D0A" w:rsidRPr="00585DDF">
        <w:rPr>
          <w:rFonts w:ascii="Arial" w:hAnsi="Arial" w:cs="Arial"/>
          <w:b/>
          <w:bCs/>
          <w:snapToGrid w:val="0"/>
          <w:sz w:val="22"/>
          <w:szCs w:val="22"/>
        </w:rPr>
        <w:t>t</w:t>
      </w:r>
      <w:r w:rsidRPr="00585DDF">
        <w:rPr>
          <w:rFonts w:ascii="Arial" w:hAnsi="Arial" w:cs="Arial"/>
          <w:b/>
          <w:bCs/>
          <w:snapToGrid w:val="0"/>
          <w:sz w:val="22"/>
          <w:szCs w:val="22"/>
        </w:rPr>
        <w:t>el:</w:t>
      </w:r>
      <w:r w:rsidR="00257A26" w:rsidRPr="00585DDF">
        <w:rPr>
          <w:rFonts w:ascii="Arial" w:hAnsi="Arial" w:cs="Arial"/>
          <w:b/>
          <w:bCs/>
          <w:snapToGrid w:val="0"/>
          <w:sz w:val="22"/>
          <w:szCs w:val="22"/>
        </w:rPr>
        <w:tab/>
      </w:r>
      <w:r w:rsidR="00257A26" w:rsidRPr="00585DDF">
        <w:rPr>
          <w:rFonts w:ascii="Arial" w:hAnsi="Arial" w:cs="Arial"/>
          <w:b/>
          <w:bCs/>
          <w:snapToGrid w:val="0"/>
          <w:sz w:val="22"/>
          <w:szCs w:val="22"/>
        </w:rPr>
        <w:tab/>
      </w:r>
      <w:r w:rsidR="00257A26" w:rsidRPr="00585DDF">
        <w:rPr>
          <w:rFonts w:ascii="Arial" w:hAnsi="Arial" w:cs="Arial"/>
          <w:b/>
          <w:bCs/>
          <w:snapToGrid w:val="0"/>
          <w:sz w:val="22"/>
          <w:szCs w:val="22"/>
        </w:rPr>
        <w:tab/>
      </w:r>
      <w:r w:rsidR="00257A26" w:rsidRPr="00585DDF">
        <w:rPr>
          <w:rFonts w:ascii="Arial" w:hAnsi="Arial" w:cs="Arial"/>
          <w:b/>
          <w:bCs/>
          <w:snapToGrid w:val="0"/>
          <w:sz w:val="22"/>
          <w:szCs w:val="22"/>
        </w:rPr>
        <w:tab/>
      </w:r>
      <w:r w:rsidR="00257A26" w:rsidRPr="00585DDF">
        <w:rPr>
          <w:rFonts w:ascii="Arial" w:hAnsi="Arial" w:cs="Arial"/>
          <w:b/>
          <w:bCs/>
          <w:snapToGrid w:val="0"/>
          <w:sz w:val="22"/>
          <w:szCs w:val="22"/>
        </w:rPr>
        <w:tab/>
      </w:r>
      <w:r w:rsidR="00257A26" w:rsidRPr="00585DDF">
        <w:rPr>
          <w:rFonts w:ascii="Arial" w:hAnsi="Arial" w:cs="Arial"/>
          <w:b/>
          <w:bCs/>
          <w:snapToGrid w:val="0"/>
          <w:sz w:val="22"/>
          <w:szCs w:val="22"/>
        </w:rPr>
        <w:tab/>
      </w:r>
      <w:r w:rsidR="00A13290">
        <w:rPr>
          <w:rFonts w:ascii="Arial" w:hAnsi="Arial" w:cs="Arial"/>
          <w:bCs/>
          <w:snapToGrid w:val="0"/>
          <w:sz w:val="22"/>
          <w:szCs w:val="22"/>
        </w:rPr>
        <w:t>…</w:t>
      </w:r>
    </w:p>
    <w:p w14:paraId="44853435" w14:textId="77777777" w:rsidR="002E6D96" w:rsidRPr="00585DDF" w:rsidRDefault="002E6D96" w:rsidP="002E6D96">
      <w:pPr>
        <w:rPr>
          <w:rFonts w:ascii="Arial" w:hAnsi="Arial" w:cs="Arial"/>
          <w:bCs/>
          <w:snapToGrid w:val="0"/>
          <w:sz w:val="22"/>
          <w:szCs w:val="22"/>
        </w:rPr>
      </w:pPr>
      <w:r w:rsidRPr="00585DDF">
        <w:rPr>
          <w:rFonts w:ascii="Arial" w:hAnsi="Arial" w:cs="Arial"/>
          <w:bCs/>
          <w:snapToGrid w:val="0"/>
          <w:sz w:val="22"/>
          <w:szCs w:val="22"/>
        </w:rPr>
        <w:t>Adresa:</w:t>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A13290">
        <w:rPr>
          <w:rFonts w:ascii="Arial" w:hAnsi="Arial" w:cs="Arial"/>
          <w:bCs/>
          <w:snapToGrid w:val="0"/>
          <w:sz w:val="22"/>
          <w:szCs w:val="22"/>
        </w:rPr>
        <w:t>…</w:t>
      </w:r>
    </w:p>
    <w:p w14:paraId="4530A56D" w14:textId="77777777" w:rsidR="002E6D96" w:rsidRPr="00585DDF" w:rsidRDefault="002E6D96" w:rsidP="002E6D96">
      <w:pPr>
        <w:rPr>
          <w:rFonts w:ascii="Arial" w:hAnsi="Arial" w:cs="Arial"/>
          <w:bCs/>
          <w:snapToGrid w:val="0"/>
          <w:sz w:val="22"/>
          <w:szCs w:val="22"/>
        </w:rPr>
      </w:pPr>
      <w:r w:rsidRPr="00585DDF">
        <w:rPr>
          <w:rFonts w:ascii="Arial" w:hAnsi="Arial" w:cs="Arial"/>
          <w:bCs/>
          <w:snapToGrid w:val="0"/>
          <w:sz w:val="22"/>
          <w:szCs w:val="22"/>
        </w:rPr>
        <w:t>Zastoupený:</w:t>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A13290">
        <w:rPr>
          <w:rFonts w:ascii="Arial" w:hAnsi="Arial" w:cs="Arial"/>
          <w:bCs/>
          <w:snapToGrid w:val="0"/>
          <w:sz w:val="22"/>
          <w:szCs w:val="22"/>
        </w:rPr>
        <w:t>…</w:t>
      </w:r>
    </w:p>
    <w:p w14:paraId="76472E12" w14:textId="77777777" w:rsidR="002E6D96" w:rsidRPr="00585DDF" w:rsidRDefault="002E6D96" w:rsidP="002E6D96">
      <w:pPr>
        <w:rPr>
          <w:rFonts w:ascii="Arial" w:hAnsi="Arial" w:cs="Arial"/>
          <w:sz w:val="22"/>
          <w:szCs w:val="22"/>
        </w:rPr>
      </w:pPr>
      <w:r w:rsidRPr="00585DDF">
        <w:rPr>
          <w:rFonts w:ascii="Arial" w:hAnsi="Arial" w:cs="Arial"/>
          <w:sz w:val="22"/>
          <w:szCs w:val="22"/>
        </w:rPr>
        <w:t>Ve smluvních záležitostech oprávněn jednat:</w:t>
      </w:r>
      <w:r w:rsidR="00257A26" w:rsidRPr="00585DDF">
        <w:rPr>
          <w:rFonts w:ascii="Arial" w:hAnsi="Arial" w:cs="Arial"/>
          <w:sz w:val="22"/>
          <w:szCs w:val="22"/>
        </w:rPr>
        <w:tab/>
      </w:r>
      <w:r w:rsidR="00A13290">
        <w:rPr>
          <w:rFonts w:ascii="Arial" w:hAnsi="Arial" w:cs="Arial"/>
          <w:sz w:val="22"/>
          <w:szCs w:val="22"/>
        </w:rPr>
        <w:t>…</w:t>
      </w:r>
    </w:p>
    <w:p w14:paraId="23BF62D3" w14:textId="77777777" w:rsidR="002E6D96" w:rsidRPr="00585DDF" w:rsidRDefault="002E6D96" w:rsidP="002E6D96">
      <w:pPr>
        <w:pStyle w:val="Zkladntext"/>
        <w:spacing w:line="240" w:lineRule="auto"/>
        <w:rPr>
          <w:rFonts w:ascii="Arial" w:hAnsi="Arial" w:cs="Arial"/>
          <w:b w:val="0"/>
          <w:bCs w:val="0"/>
          <w:sz w:val="22"/>
          <w:szCs w:val="22"/>
        </w:rPr>
      </w:pPr>
      <w:r w:rsidRPr="00585DDF">
        <w:rPr>
          <w:rFonts w:ascii="Arial" w:hAnsi="Arial" w:cs="Arial"/>
          <w:b w:val="0"/>
          <w:sz w:val="22"/>
          <w:szCs w:val="22"/>
        </w:rPr>
        <w:t>V technických záležitostech oprávněn jednat:</w:t>
      </w:r>
      <w:r w:rsidR="00257A26" w:rsidRPr="00585DDF">
        <w:rPr>
          <w:rFonts w:ascii="Arial" w:hAnsi="Arial" w:cs="Arial"/>
          <w:b w:val="0"/>
          <w:sz w:val="22"/>
          <w:szCs w:val="22"/>
        </w:rPr>
        <w:tab/>
      </w:r>
      <w:r w:rsidR="00A13290">
        <w:rPr>
          <w:rFonts w:ascii="Arial" w:hAnsi="Arial" w:cs="Arial"/>
          <w:b w:val="0"/>
          <w:sz w:val="22"/>
          <w:szCs w:val="22"/>
        </w:rPr>
        <w:t>…</w:t>
      </w:r>
    </w:p>
    <w:p w14:paraId="003EFCEB" w14:textId="77777777" w:rsidR="002E6D96" w:rsidRPr="00585DDF" w:rsidRDefault="002E6D96" w:rsidP="002E6D96">
      <w:pPr>
        <w:jc w:val="both"/>
        <w:rPr>
          <w:rFonts w:ascii="Arial" w:hAnsi="Arial" w:cs="Arial"/>
          <w:sz w:val="22"/>
          <w:szCs w:val="22"/>
        </w:rPr>
      </w:pPr>
      <w:r w:rsidRPr="00585DDF">
        <w:rPr>
          <w:rFonts w:ascii="Arial" w:hAnsi="Arial" w:cs="Arial"/>
          <w:bCs/>
          <w:sz w:val="22"/>
          <w:szCs w:val="22"/>
        </w:rPr>
        <w:t>Bankovní spojení:</w:t>
      </w:r>
      <w:r w:rsidR="00257A26" w:rsidRPr="00585DDF">
        <w:rPr>
          <w:rFonts w:ascii="Arial" w:hAnsi="Arial" w:cs="Arial"/>
          <w:bCs/>
          <w:sz w:val="22"/>
          <w:szCs w:val="22"/>
        </w:rPr>
        <w:tab/>
      </w:r>
      <w:r w:rsidR="00257A26" w:rsidRPr="00585DDF">
        <w:rPr>
          <w:rFonts w:ascii="Arial" w:hAnsi="Arial" w:cs="Arial"/>
          <w:bCs/>
          <w:sz w:val="22"/>
          <w:szCs w:val="22"/>
        </w:rPr>
        <w:tab/>
      </w:r>
      <w:r w:rsidR="00257A26" w:rsidRPr="00585DDF">
        <w:rPr>
          <w:rFonts w:ascii="Arial" w:hAnsi="Arial" w:cs="Arial"/>
          <w:bCs/>
          <w:sz w:val="22"/>
          <w:szCs w:val="22"/>
        </w:rPr>
        <w:tab/>
      </w:r>
      <w:r w:rsidR="00257A26" w:rsidRPr="00585DDF">
        <w:rPr>
          <w:rFonts w:ascii="Arial" w:hAnsi="Arial" w:cs="Arial"/>
          <w:bCs/>
          <w:sz w:val="22"/>
          <w:szCs w:val="22"/>
        </w:rPr>
        <w:tab/>
      </w:r>
      <w:r w:rsidR="00257A26" w:rsidRPr="00585DDF">
        <w:rPr>
          <w:rFonts w:ascii="Arial" w:hAnsi="Arial" w:cs="Arial"/>
          <w:bCs/>
          <w:sz w:val="22"/>
          <w:szCs w:val="22"/>
        </w:rPr>
        <w:tab/>
      </w:r>
      <w:r w:rsidR="00A13290">
        <w:rPr>
          <w:rFonts w:ascii="Arial" w:hAnsi="Arial" w:cs="Arial"/>
          <w:bCs/>
          <w:sz w:val="22"/>
          <w:szCs w:val="22"/>
        </w:rPr>
        <w:t>…</w:t>
      </w:r>
    </w:p>
    <w:p w14:paraId="0B7962B2" w14:textId="77777777" w:rsidR="002E6D96" w:rsidRPr="00585DDF" w:rsidRDefault="002E6D96" w:rsidP="002E6D96">
      <w:pPr>
        <w:pStyle w:val="Nadpis5"/>
        <w:rPr>
          <w:rFonts w:ascii="Arial" w:hAnsi="Arial" w:cs="Arial"/>
          <w:b w:val="0"/>
          <w:bCs w:val="0"/>
          <w:sz w:val="22"/>
          <w:szCs w:val="22"/>
        </w:rPr>
      </w:pPr>
      <w:r w:rsidRPr="00585DDF">
        <w:rPr>
          <w:rFonts w:ascii="Arial" w:hAnsi="Arial" w:cs="Arial"/>
          <w:b w:val="0"/>
          <w:sz w:val="22"/>
          <w:szCs w:val="22"/>
        </w:rPr>
        <w:t>Číslo účtu:</w:t>
      </w:r>
      <w:r w:rsidR="00257A26" w:rsidRPr="00585DDF">
        <w:rPr>
          <w:rFonts w:ascii="Arial" w:hAnsi="Arial" w:cs="Arial"/>
          <w:b w:val="0"/>
          <w:sz w:val="22"/>
          <w:szCs w:val="22"/>
        </w:rPr>
        <w:tab/>
      </w:r>
      <w:r w:rsidR="00257A26" w:rsidRPr="00585DDF">
        <w:rPr>
          <w:rFonts w:ascii="Arial" w:hAnsi="Arial" w:cs="Arial"/>
          <w:b w:val="0"/>
          <w:sz w:val="22"/>
          <w:szCs w:val="22"/>
        </w:rPr>
        <w:tab/>
      </w:r>
      <w:r w:rsidR="00257A26" w:rsidRPr="00585DDF">
        <w:rPr>
          <w:rFonts w:ascii="Arial" w:hAnsi="Arial" w:cs="Arial"/>
          <w:b w:val="0"/>
          <w:sz w:val="22"/>
          <w:szCs w:val="22"/>
        </w:rPr>
        <w:tab/>
      </w:r>
      <w:r w:rsidR="00257A26" w:rsidRPr="00585DDF">
        <w:rPr>
          <w:rFonts w:ascii="Arial" w:hAnsi="Arial" w:cs="Arial"/>
          <w:b w:val="0"/>
          <w:sz w:val="22"/>
          <w:szCs w:val="22"/>
        </w:rPr>
        <w:tab/>
      </w:r>
      <w:r w:rsidR="00257A26" w:rsidRPr="00585DDF">
        <w:rPr>
          <w:rFonts w:ascii="Arial" w:hAnsi="Arial" w:cs="Arial"/>
          <w:b w:val="0"/>
          <w:sz w:val="22"/>
          <w:szCs w:val="22"/>
        </w:rPr>
        <w:tab/>
      </w:r>
      <w:r w:rsidR="00257A26" w:rsidRPr="00585DDF">
        <w:rPr>
          <w:rFonts w:ascii="Arial" w:hAnsi="Arial" w:cs="Arial"/>
          <w:b w:val="0"/>
          <w:sz w:val="22"/>
          <w:szCs w:val="22"/>
        </w:rPr>
        <w:tab/>
      </w:r>
      <w:r w:rsidR="00A13290">
        <w:rPr>
          <w:rFonts w:ascii="Arial" w:hAnsi="Arial" w:cs="Arial"/>
          <w:b w:val="0"/>
          <w:sz w:val="22"/>
          <w:szCs w:val="22"/>
        </w:rPr>
        <w:t>…</w:t>
      </w:r>
    </w:p>
    <w:p w14:paraId="4ACBF74B" w14:textId="77777777" w:rsidR="007B5D0A" w:rsidRPr="00585DDF" w:rsidRDefault="002E6D96" w:rsidP="002E6D96">
      <w:pPr>
        <w:jc w:val="both"/>
        <w:rPr>
          <w:rFonts w:ascii="Arial" w:hAnsi="Arial" w:cs="Arial"/>
          <w:bCs/>
          <w:snapToGrid w:val="0"/>
          <w:sz w:val="22"/>
          <w:szCs w:val="22"/>
        </w:rPr>
      </w:pPr>
      <w:r w:rsidRPr="00585DDF">
        <w:rPr>
          <w:rFonts w:ascii="Arial" w:hAnsi="Arial" w:cs="Arial"/>
          <w:bCs/>
          <w:snapToGrid w:val="0"/>
          <w:sz w:val="22"/>
          <w:szCs w:val="22"/>
        </w:rPr>
        <w:t>IČ</w:t>
      </w:r>
      <w:r w:rsidR="007B5D0A" w:rsidRPr="00585DDF">
        <w:rPr>
          <w:rFonts w:ascii="Arial" w:hAnsi="Arial" w:cs="Arial"/>
          <w:bCs/>
          <w:snapToGrid w:val="0"/>
          <w:sz w:val="22"/>
          <w:szCs w:val="22"/>
        </w:rPr>
        <w:t>:</w:t>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A13290">
        <w:rPr>
          <w:rFonts w:ascii="Arial" w:hAnsi="Arial" w:cs="Arial"/>
          <w:bCs/>
          <w:snapToGrid w:val="0"/>
          <w:sz w:val="22"/>
          <w:szCs w:val="22"/>
        </w:rPr>
        <w:t>…</w:t>
      </w:r>
    </w:p>
    <w:p w14:paraId="0DDADC0B" w14:textId="77777777" w:rsidR="002E6D96" w:rsidRPr="00585DDF" w:rsidRDefault="002E6D96" w:rsidP="002E6D96">
      <w:pPr>
        <w:jc w:val="both"/>
        <w:rPr>
          <w:rFonts w:ascii="Arial" w:hAnsi="Arial" w:cs="Arial"/>
          <w:snapToGrid w:val="0"/>
          <w:sz w:val="22"/>
          <w:szCs w:val="22"/>
        </w:rPr>
      </w:pPr>
      <w:r w:rsidRPr="00585DDF">
        <w:rPr>
          <w:rFonts w:ascii="Arial" w:hAnsi="Arial" w:cs="Arial"/>
          <w:bCs/>
          <w:snapToGrid w:val="0"/>
          <w:sz w:val="22"/>
          <w:szCs w:val="22"/>
        </w:rPr>
        <w:t>DIČ:</w:t>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A13290">
        <w:rPr>
          <w:rFonts w:ascii="Arial" w:hAnsi="Arial" w:cs="Arial"/>
          <w:bCs/>
          <w:snapToGrid w:val="0"/>
          <w:sz w:val="22"/>
          <w:szCs w:val="22"/>
        </w:rPr>
        <w:t>…</w:t>
      </w:r>
    </w:p>
    <w:p w14:paraId="20385A74" w14:textId="77777777" w:rsidR="00A4498E" w:rsidRPr="00321086" w:rsidRDefault="00A4498E" w:rsidP="00A4498E">
      <w:pPr>
        <w:pStyle w:val="Bezmezer"/>
        <w:ind w:left="0"/>
        <w:rPr>
          <w:rFonts w:ascii="Arial" w:hAnsi="Arial" w:cs="Arial"/>
          <w:sz w:val="22"/>
          <w:szCs w:val="22"/>
        </w:rPr>
      </w:pPr>
      <w:r w:rsidRPr="00321086">
        <w:rPr>
          <w:rFonts w:ascii="Arial" w:hAnsi="Arial" w:cs="Arial"/>
          <w:sz w:val="22"/>
          <w:szCs w:val="22"/>
        </w:rPr>
        <w:t xml:space="preserve">Společnost je zapsaná v obchodním rejstříku vedeném: </w:t>
      </w:r>
    </w:p>
    <w:p w14:paraId="2CF2E06B" w14:textId="77777777" w:rsidR="00594624" w:rsidRPr="00585DDF" w:rsidRDefault="00594624" w:rsidP="002E6D96">
      <w:pPr>
        <w:pStyle w:val="Zkladntext2"/>
        <w:ind w:left="4828" w:hanging="4828"/>
        <w:rPr>
          <w:rFonts w:ascii="Arial" w:hAnsi="Arial" w:cs="Arial"/>
          <w:sz w:val="22"/>
          <w:szCs w:val="22"/>
        </w:rPr>
      </w:pPr>
    </w:p>
    <w:p w14:paraId="7C983F43" w14:textId="77777777" w:rsidR="00594624" w:rsidRPr="00585DDF" w:rsidRDefault="00A13290" w:rsidP="002E6D96">
      <w:pPr>
        <w:pStyle w:val="Zkladntext2"/>
        <w:ind w:left="4828" w:hanging="4828"/>
        <w:rPr>
          <w:rFonts w:ascii="Arial" w:hAnsi="Arial" w:cs="Arial"/>
          <w:sz w:val="22"/>
          <w:szCs w:val="22"/>
        </w:rPr>
      </w:pPr>
      <w:r w:rsidRPr="00A13290">
        <w:rPr>
          <w:rFonts w:ascii="Arial" w:hAnsi="Arial" w:cs="Arial"/>
          <w:sz w:val="22"/>
          <w:szCs w:val="22"/>
        </w:rPr>
        <w:t>(dále jen „</w:t>
      </w:r>
      <w:r w:rsidRPr="00A13290">
        <w:rPr>
          <w:rFonts w:ascii="Arial" w:hAnsi="Arial" w:cs="Arial"/>
          <w:b/>
          <w:sz w:val="22"/>
          <w:szCs w:val="22"/>
        </w:rPr>
        <w:t>zhotovitel</w:t>
      </w:r>
      <w:r w:rsidRPr="00A13290">
        <w:rPr>
          <w:rFonts w:ascii="Arial" w:hAnsi="Arial" w:cs="Arial"/>
          <w:sz w:val="22"/>
          <w:szCs w:val="22"/>
        </w:rPr>
        <w:t>“)</w:t>
      </w:r>
    </w:p>
    <w:p w14:paraId="77BFD7BC" w14:textId="77777777" w:rsidR="002E6D96" w:rsidRPr="00A33EB4" w:rsidRDefault="00402BFB" w:rsidP="002E6D96">
      <w:pPr>
        <w:ind w:left="720" w:hanging="720"/>
        <w:rPr>
          <w:rFonts w:ascii="Arial" w:hAnsi="Arial" w:cs="Arial"/>
          <w:sz w:val="22"/>
          <w:szCs w:val="22"/>
        </w:rPr>
      </w:pPr>
      <w:r w:rsidRPr="00A33EB4">
        <w:rPr>
          <w:rFonts w:ascii="Arial" w:hAnsi="Arial" w:cs="Arial"/>
          <w:sz w:val="22"/>
          <w:szCs w:val="22"/>
        </w:rPr>
        <w:t>(společně dále jako „</w:t>
      </w:r>
      <w:r w:rsidRPr="00A33EB4">
        <w:rPr>
          <w:rFonts w:ascii="Arial" w:hAnsi="Arial" w:cs="Arial"/>
          <w:b/>
          <w:sz w:val="22"/>
          <w:szCs w:val="22"/>
        </w:rPr>
        <w:t>smluvní strany</w:t>
      </w:r>
      <w:r w:rsidRPr="00A33EB4">
        <w:rPr>
          <w:rFonts w:ascii="Arial" w:hAnsi="Arial" w:cs="Arial"/>
          <w:sz w:val="22"/>
          <w:szCs w:val="22"/>
        </w:rPr>
        <w:t>“).</w:t>
      </w:r>
    </w:p>
    <w:p w14:paraId="15C444CE" w14:textId="77777777" w:rsidR="00402BFB" w:rsidRPr="00585DDF" w:rsidRDefault="00402BFB" w:rsidP="002E6D96">
      <w:pPr>
        <w:ind w:left="720" w:hanging="720"/>
        <w:rPr>
          <w:rFonts w:ascii="Arial" w:hAnsi="Arial" w:cs="Arial"/>
          <w:b/>
          <w:bCs/>
          <w:snapToGrid w:val="0"/>
          <w:sz w:val="22"/>
          <w:szCs w:val="22"/>
        </w:rPr>
      </w:pPr>
    </w:p>
    <w:p w14:paraId="25904FE8" w14:textId="77777777" w:rsidR="002E6D96" w:rsidRPr="00585DDF" w:rsidRDefault="00402BFB" w:rsidP="00402BFB">
      <w:pPr>
        <w:tabs>
          <w:tab w:val="left" w:pos="284"/>
        </w:tabs>
        <w:jc w:val="both"/>
        <w:rPr>
          <w:rFonts w:ascii="Arial" w:hAnsi="Arial" w:cs="Arial"/>
          <w:snapToGrid w:val="0"/>
          <w:sz w:val="22"/>
          <w:szCs w:val="22"/>
        </w:rPr>
      </w:pPr>
      <w:r>
        <w:rPr>
          <w:rFonts w:ascii="Arial" w:hAnsi="Arial" w:cs="Arial"/>
          <w:b/>
          <w:bCs/>
          <w:snapToGrid w:val="0"/>
          <w:sz w:val="22"/>
          <w:szCs w:val="22"/>
        </w:rPr>
        <w:t xml:space="preserve">Smluvní strany </w:t>
      </w:r>
      <w:r w:rsidR="002E6D96" w:rsidRPr="00585DDF">
        <w:rPr>
          <w:rFonts w:ascii="Arial" w:hAnsi="Arial" w:cs="Arial"/>
          <w:b/>
          <w:bCs/>
          <w:snapToGrid w:val="0"/>
          <w:sz w:val="22"/>
          <w:szCs w:val="22"/>
        </w:rPr>
        <w:t>uzavřely níže uvedeného dne, měsíce a roku tuto smlouvu o dílo</w:t>
      </w:r>
      <w:r>
        <w:rPr>
          <w:rFonts w:ascii="Arial" w:hAnsi="Arial" w:cs="Arial"/>
          <w:b/>
          <w:bCs/>
          <w:snapToGrid w:val="0"/>
          <w:sz w:val="22"/>
          <w:szCs w:val="22"/>
        </w:rPr>
        <w:t xml:space="preserve"> </w:t>
      </w:r>
      <w:r w:rsidRPr="00585DDF">
        <w:rPr>
          <w:rFonts w:ascii="Arial" w:hAnsi="Arial" w:cs="Arial"/>
          <w:snapToGrid w:val="0"/>
          <w:sz w:val="22"/>
          <w:szCs w:val="22"/>
        </w:rPr>
        <w:t>(dále jen „smlouva“)</w:t>
      </w:r>
      <w:r>
        <w:rPr>
          <w:rFonts w:ascii="Arial" w:hAnsi="Arial" w:cs="Arial"/>
          <w:snapToGrid w:val="0"/>
          <w:sz w:val="22"/>
          <w:szCs w:val="22"/>
        </w:rPr>
        <w:t xml:space="preserve"> </w:t>
      </w:r>
      <w:r w:rsidR="002E6D96" w:rsidRPr="00585DDF">
        <w:rPr>
          <w:rFonts w:ascii="Arial" w:hAnsi="Arial" w:cs="Arial"/>
          <w:snapToGrid w:val="0"/>
          <w:sz w:val="22"/>
          <w:szCs w:val="22"/>
        </w:rPr>
        <w:t xml:space="preserve">na základě výsledku výběrového řízení podle zákona č. </w:t>
      </w:r>
      <w:r w:rsidR="00C32B99" w:rsidRPr="00321086">
        <w:rPr>
          <w:rFonts w:ascii="Arial" w:hAnsi="Arial" w:cs="Arial"/>
          <w:sz w:val="22"/>
          <w:szCs w:val="22"/>
        </w:rPr>
        <w:t>134/2016 Sb., o zadávání veřejných zakázek, ve znění pozdějších předpisů</w:t>
      </w:r>
      <w:r>
        <w:rPr>
          <w:rFonts w:ascii="Arial" w:hAnsi="Arial" w:cs="Arial"/>
          <w:snapToGrid w:val="0"/>
          <w:sz w:val="22"/>
          <w:szCs w:val="22"/>
        </w:rPr>
        <w:t xml:space="preserve"> (dále jen „</w:t>
      </w:r>
      <w:r w:rsidRPr="00402BFB">
        <w:rPr>
          <w:rFonts w:ascii="Arial" w:hAnsi="Arial" w:cs="Arial"/>
          <w:b/>
          <w:snapToGrid w:val="0"/>
          <w:sz w:val="22"/>
          <w:szCs w:val="22"/>
        </w:rPr>
        <w:t>ZZVZ</w:t>
      </w:r>
      <w:r>
        <w:rPr>
          <w:rFonts w:ascii="Arial" w:hAnsi="Arial" w:cs="Arial"/>
          <w:snapToGrid w:val="0"/>
          <w:sz w:val="22"/>
          <w:szCs w:val="22"/>
        </w:rPr>
        <w:t>“)</w:t>
      </w:r>
      <w:r w:rsidR="002E6D96" w:rsidRPr="00585DDF">
        <w:rPr>
          <w:rFonts w:ascii="Arial" w:hAnsi="Arial" w:cs="Arial"/>
          <w:snapToGrid w:val="0"/>
          <w:sz w:val="22"/>
          <w:szCs w:val="22"/>
        </w:rPr>
        <w:t>:</w:t>
      </w:r>
    </w:p>
    <w:p w14:paraId="2C562C2F" w14:textId="77777777" w:rsidR="00B6341F" w:rsidRDefault="00B6341F" w:rsidP="002E6D96">
      <w:pPr>
        <w:jc w:val="center"/>
        <w:rPr>
          <w:rFonts w:ascii="Arial" w:hAnsi="Arial" w:cs="Arial"/>
          <w:b/>
          <w:bCs/>
          <w:snapToGrid w:val="0"/>
          <w:sz w:val="22"/>
          <w:szCs w:val="22"/>
        </w:rPr>
      </w:pPr>
    </w:p>
    <w:p w14:paraId="00E9C3B2" w14:textId="77777777" w:rsidR="002E6D96" w:rsidRPr="00585DDF" w:rsidRDefault="002E6D96" w:rsidP="002E6D96">
      <w:pPr>
        <w:jc w:val="center"/>
        <w:rPr>
          <w:rFonts w:ascii="Arial" w:hAnsi="Arial" w:cs="Arial"/>
          <w:b/>
          <w:bCs/>
          <w:snapToGrid w:val="0"/>
          <w:sz w:val="22"/>
          <w:szCs w:val="22"/>
        </w:rPr>
      </w:pPr>
      <w:r w:rsidRPr="00585DDF">
        <w:rPr>
          <w:rFonts w:ascii="Arial" w:hAnsi="Arial" w:cs="Arial"/>
          <w:b/>
          <w:bCs/>
          <w:snapToGrid w:val="0"/>
          <w:sz w:val="22"/>
          <w:szCs w:val="22"/>
        </w:rPr>
        <w:t>Čl. I.</w:t>
      </w:r>
    </w:p>
    <w:p w14:paraId="2305351E" w14:textId="77777777" w:rsidR="002E6D96" w:rsidRPr="00585DDF" w:rsidRDefault="002E6D96" w:rsidP="002E6D96">
      <w:pPr>
        <w:pStyle w:val="Nadpis1"/>
        <w:jc w:val="center"/>
        <w:rPr>
          <w:rFonts w:ascii="Arial" w:hAnsi="Arial" w:cs="Arial"/>
          <w:sz w:val="22"/>
          <w:szCs w:val="22"/>
        </w:rPr>
      </w:pPr>
      <w:r w:rsidRPr="00585DDF">
        <w:rPr>
          <w:rFonts w:ascii="Arial" w:hAnsi="Arial" w:cs="Arial"/>
          <w:sz w:val="22"/>
          <w:szCs w:val="22"/>
        </w:rPr>
        <w:t>Předmět a účel smlouvy</w:t>
      </w:r>
    </w:p>
    <w:p w14:paraId="105AD613" w14:textId="1FC9333E" w:rsidR="00253929" w:rsidRPr="00253929" w:rsidRDefault="002E6D96" w:rsidP="008349FE">
      <w:pPr>
        <w:pStyle w:val="Odstavecseseznamem"/>
        <w:numPr>
          <w:ilvl w:val="0"/>
          <w:numId w:val="4"/>
        </w:numPr>
        <w:jc w:val="both"/>
        <w:rPr>
          <w:rFonts w:ascii="Arial" w:hAnsi="Arial" w:cs="Arial"/>
        </w:rPr>
      </w:pPr>
      <w:r w:rsidRPr="00585DDF">
        <w:rPr>
          <w:rFonts w:ascii="Arial" w:hAnsi="Arial" w:cs="Arial"/>
          <w:snapToGrid w:val="0"/>
        </w:rPr>
        <w:t xml:space="preserve">Zhotovitel se touto smlouvou zavazuje provést pro objednatele dílo spočívající ve </w:t>
      </w:r>
      <w:r w:rsidR="000028D6" w:rsidRPr="00585DDF">
        <w:rPr>
          <w:rFonts w:ascii="Arial" w:hAnsi="Arial" w:cs="Arial"/>
          <w:snapToGrid w:val="0"/>
        </w:rPr>
        <w:t>vypracování</w:t>
      </w:r>
      <w:r w:rsidR="004A7AFF" w:rsidRPr="00585DDF">
        <w:rPr>
          <w:rFonts w:ascii="Arial" w:hAnsi="Arial" w:cs="Arial"/>
          <w:snapToGrid w:val="0"/>
        </w:rPr>
        <w:t xml:space="preserve"> </w:t>
      </w:r>
      <w:r w:rsidR="00E47F05" w:rsidRPr="00585DDF">
        <w:rPr>
          <w:rFonts w:ascii="Arial" w:hAnsi="Arial" w:cs="Arial"/>
          <w:snapToGrid w:val="0"/>
        </w:rPr>
        <w:t>S</w:t>
      </w:r>
      <w:r w:rsidR="009401EB" w:rsidRPr="00585DDF">
        <w:rPr>
          <w:rFonts w:ascii="Arial" w:hAnsi="Arial" w:cs="Arial"/>
          <w:snapToGrid w:val="0"/>
        </w:rPr>
        <w:t>tudie</w:t>
      </w:r>
      <w:r w:rsidR="00E47F05" w:rsidRPr="00585DDF">
        <w:rPr>
          <w:rFonts w:ascii="Arial" w:hAnsi="Arial" w:cs="Arial"/>
          <w:snapToGrid w:val="0"/>
        </w:rPr>
        <w:t xml:space="preserve"> pro stanovení rozsahu území dotčen</w:t>
      </w:r>
      <w:r w:rsidR="003A27A2">
        <w:rPr>
          <w:rFonts w:ascii="Arial" w:hAnsi="Arial" w:cs="Arial"/>
          <w:snapToGrid w:val="0"/>
        </w:rPr>
        <w:t>ého výstavbou dálnice</w:t>
      </w:r>
      <w:r w:rsidR="00E47F05" w:rsidRPr="00585DDF">
        <w:rPr>
          <w:rFonts w:ascii="Arial" w:hAnsi="Arial" w:cs="Arial"/>
          <w:snapToGrid w:val="0"/>
        </w:rPr>
        <w:t xml:space="preserve"> </w:t>
      </w:r>
      <w:r w:rsidR="00885277">
        <w:rPr>
          <w:rFonts w:ascii="Arial" w:hAnsi="Arial" w:cs="Arial"/>
          <w:snapToGrid w:val="0"/>
        </w:rPr>
        <w:t>D</w:t>
      </w:r>
      <w:r w:rsidR="00E47F05" w:rsidRPr="00585DDF">
        <w:rPr>
          <w:rFonts w:ascii="Arial" w:hAnsi="Arial" w:cs="Arial"/>
          <w:snapToGrid w:val="0"/>
        </w:rPr>
        <w:t xml:space="preserve">35 </w:t>
      </w:r>
      <w:r w:rsidR="00253929">
        <w:rPr>
          <w:rFonts w:ascii="Arial" w:hAnsi="Arial" w:cs="Arial"/>
          <w:snapToGrid w:val="0"/>
        </w:rPr>
        <w:t xml:space="preserve">v úsecích Ostrov – Vysoké Mýto a Vysoké Mýto </w:t>
      </w:r>
      <w:r w:rsidR="00835839">
        <w:rPr>
          <w:rFonts w:ascii="Arial" w:hAnsi="Arial" w:cs="Arial"/>
          <w:snapToGrid w:val="0"/>
        </w:rPr>
        <w:t>-</w:t>
      </w:r>
      <w:r w:rsidR="00253929">
        <w:rPr>
          <w:rFonts w:ascii="Arial" w:hAnsi="Arial" w:cs="Arial"/>
          <w:snapToGrid w:val="0"/>
        </w:rPr>
        <w:t xml:space="preserve"> Džbánov u Vysokého Mýta (dále jen „Studie“)</w:t>
      </w:r>
    </w:p>
    <w:p w14:paraId="19D3953F" w14:textId="20B59E0A" w:rsidR="003A3537" w:rsidRPr="00B33439" w:rsidRDefault="00E47F05" w:rsidP="00253929">
      <w:pPr>
        <w:pStyle w:val="Odstavecseseznamem"/>
        <w:jc w:val="both"/>
        <w:rPr>
          <w:rFonts w:ascii="Arial" w:hAnsi="Arial" w:cs="Arial"/>
        </w:rPr>
      </w:pPr>
      <w:r w:rsidRPr="00585DDF">
        <w:rPr>
          <w:rFonts w:ascii="Arial" w:hAnsi="Arial" w:cs="Arial"/>
          <w:snapToGrid w:val="0"/>
        </w:rPr>
        <w:t>Zhotovení Studie</w:t>
      </w:r>
      <w:r w:rsidR="009401EB" w:rsidRPr="00585DDF">
        <w:rPr>
          <w:rFonts w:ascii="Arial" w:hAnsi="Arial" w:cs="Arial"/>
          <w:snapToGrid w:val="0"/>
        </w:rPr>
        <w:t xml:space="preserve"> předchází </w:t>
      </w:r>
      <w:r w:rsidR="00606434" w:rsidRPr="00585DDF">
        <w:rPr>
          <w:rFonts w:ascii="Arial" w:hAnsi="Arial" w:cs="Arial"/>
          <w:snapToGrid w:val="0"/>
        </w:rPr>
        <w:t xml:space="preserve">zpracování komplexních pozemkových úprav v katastrálních územích, kterými bude procházet </w:t>
      </w:r>
      <w:r w:rsidR="005F6B04" w:rsidRPr="00EF1A50">
        <w:rPr>
          <w:rFonts w:ascii="Arial" w:hAnsi="Arial" w:cs="Arial"/>
          <w:snapToGrid w:val="0"/>
        </w:rPr>
        <w:t>dálnice</w:t>
      </w:r>
      <w:r w:rsidR="00606434" w:rsidRPr="00585DDF">
        <w:rPr>
          <w:rFonts w:ascii="Arial" w:hAnsi="Arial" w:cs="Arial"/>
          <w:snapToGrid w:val="0"/>
        </w:rPr>
        <w:t xml:space="preserve"> </w:t>
      </w:r>
      <w:r w:rsidR="00885277">
        <w:rPr>
          <w:rFonts w:ascii="Arial" w:hAnsi="Arial" w:cs="Arial"/>
          <w:snapToGrid w:val="0"/>
        </w:rPr>
        <w:t>D</w:t>
      </w:r>
      <w:r w:rsidR="00606434" w:rsidRPr="00585DDF">
        <w:rPr>
          <w:rFonts w:ascii="Arial" w:hAnsi="Arial" w:cs="Arial"/>
          <w:snapToGrid w:val="0"/>
        </w:rPr>
        <w:t>35</w:t>
      </w:r>
      <w:r w:rsidR="00F639E8">
        <w:rPr>
          <w:rFonts w:ascii="Arial" w:hAnsi="Arial" w:cs="Arial"/>
          <w:snapToGrid w:val="0"/>
        </w:rPr>
        <w:t xml:space="preserve"> včetně napojení na </w:t>
      </w:r>
      <w:r w:rsidR="00253929">
        <w:rPr>
          <w:rFonts w:ascii="Arial" w:hAnsi="Arial" w:cs="Arial"/>
          <w:snapToGrid w:val="0"/>
        </w:rPr>
        <w:t>již dokončené nebo probíhající studie v sousedních okresech.</w:t>
      </w:r>
      <w:r w:rsidR="00606434" w:rsidRPr="00585DDF">
        <w:rPr>
          <w:rFonts w:ascii="Arial" w:hAnsi="Arial" w:cs="Arial"/>
          <w:snapToGrid w:val="0"/>
        </w:rPr>
        <w:t xml:space="preserve"> Jedná se o </w:t>
      </w:r>
      <w:r w:rsidR="00D5609A" w:rsidRPr="00585DDF">
        <w:rPr>
          <w:rFonts w:ascii="Arial" w:hAnsi="Arial" w:cs="Arial"/>
          <w:snapToGrid w:val="0"/>
        </w:rPr>
        <w:t>pozemkové úpravy vyvolané činností stavebníka, v tomto případě Ředitelství</w:t>
      </w:r>
      <w:r w:rsidR="00A172F4" w:rsidRPr="00585DDF">
        <w:rPr>
          <w:rFonts w:ascii="Arial" w:hAnsi="Arial" w:cs="Arial"/>
          <w:snapToGrid w:val="0"/>
        </w:rPr>
        <w:t>m</w:t>
      </w:r>
      <w:r w:rsidR="00D5609A" w:rsidRPr="00585DDF">
        <w:rPr>
          <w:rFonts w:ascii="Arial" w:hAnsi="Arial" w:cs="Arial"/>
          <w:snapToGrid w:val="0"/>
        </w:rPr>
        <w:t xml:space="preserve"> silnic a dálnic ČR, Správa Pardubice. </w:t>
      </w:r>
      <w:r w:rsidR="003A3537" w:rsidRPr="00585DDF">
        <w:rPr>
          <w:rFonts w:ascii="Arial" w:hAnsi="Arial" w:cs="Arial"/>
          <w:snapToGrid w:val="0"/>
        </w:rPr>
        <w:t>Jde o stud</w:t>
      </w:r>
      <w:r w:rsidR="00966752" w:rsidRPr="00585DDF">
        <w:rPr>
          <w:rFonts w:ascii="Arial" w:hAnsi="Arial" w:cs="Arial"/>
          <w:snapToGrid w:val="0"/>
        </w:rPr>
        <w:t>i</w:t>
      </w:r>
      <w:r w:rsidR="003A3537" w:rsidRPr="00585DDF">
        <w:rPr>
          <w:rFonts w:ascii="Arial" w:hAnsi="Arial" w:cs="Arial"/>
          <w:snapToGrid w:val="0"/>
        </w:rPr>
        <w:t>i v katastrálních územích</w:t>
      </w:r>
      <w:r w:rsidR="00885277">
        <w:rPr>
          <w:rFonts w:ascii="Arial" w:hAnsi="Arial" w:cs="Arial"/>
          <w:snapToGrid w:val="0"/>
        </w:rPr>
        <w:t xml:space="preserve"> </w:t>
      </w:r>
      <w:r w:rsidR="00253929">
        <w:rPr>
          <w:rFonts w:ascii="Arial" w:hAnsi="Arial" w:cs="Arial"/>
          <w:b/>
          <w:snapToGrid w:val="0"/>
        </w:rPr>
        <w:t>Ostrov, Stradouň, Opočno nad Loučnou, Vraclav, Janovičky u Zámrsku, Zámrsk, Vysoké Mýto,a Džbánov u Vysokého Mýta</w:t>
      </w:r>
      <w:r w:rsidR="00214CEC">
        <w:rPr>
          <w:rFonts w:ascii="Arial" w:hAnsi="Arial" w:cs="Arial"/>
          <w:b/>
          <w:snapToGrid w:val="0"/>
        </w:rPr>
        <w:t xml:space="preserve"> </w:t>
      </w:r>
      <w:r w:rsidR="000028D6" w:rsidRPr="00B33439">
        <w:rPr>
          <w:rFonts w:ascii="Arial" w:hAnsi="Arial" w:cs="Arial"/>
          <w:snapToGrid w:val="0"/>
        </w:rPr>
        <w:t xml:space="preserve">(všechny v okrese </w:t>
      </w:r>
      <w:r w:rsidR="00253929">
        <w:rPr>
          <w:rFonts w:ascii="Arial" w:hAnsi="Arial" w:cs="Arial"/>
          <w:snapToGrid w:val="0"/>
        </w:rPr>
        <w:t>Ústí nad Orlicí</w:t>
      </w:r>
      <w:r w:rsidR="000028D6" w:rsidRPr="00B33439">
        <w:rPr>
          <w:rFonts w:ascii="Arial" w:hAnsi="Arial" w:cs="Arial"/>
          <w:snapToGrid w:val="0"/>
        </w:rPr>
        <w:t xml:space="preserve">). </w:t>
      </w:r>
      <w:r w:rsidR="00B33439" w:rsidRPr="00B33439">
        <w:rPr>
          <w:rFonts w:ascii="Arial" w:hAnsi="Arial" w:cs="Arial"/>
        </w:rPr>
        <w:t xml:space="preserve">V k.ú. </w:t>
      </w:r>
      <w:r w:rsidR="00253929">
        <w:rPr>
          <w:rFonts w:ascii="Arial" w:hAnsi="Arial" w:cs="Arial"/>
        </w:rPr>
        <w:t>Vraclav</w:t>
      </w:r>
      <w:r w:rsidR="00503B0C">
        <w:rPr>
          <w:rFonts w:ascii="Arial" w:hAnsi="Arial" w:cs="Arial"/>
        </w:rPr>
        <w:t xml:space="preserve"> </w:t>
      </w:r>
      <w:r w:rsidR="00253929">
        <w:rPr>
          <w:rFonts w:ascii="Arial" w:hAnsi="Arial" w:cs="Arial"/>
        </w:rPr>
        <w:t xml:space="preserve">a část k,ú, Vysoké Mýto </w:t>
      </w:r>
      <w:r w:rsidR="00B33439" w:rsidRPr="00B33439">
        <w:rPr>
          <w:rFonts w:ascii="Arial" w:hAnsi="Arial" w:cs="Arial"/>
        </w:rPr>
        <w:t xml:space="preserve"> je území</w:t>
      </w:r>
      <w:r w:rsidR="00503B0C">
        <w:rPr>
          <w:rFonts w:ascii="Arial" w:hAnsi="Arial" w:cs="Arial"/>
        </w:rPr>
        <w:t xml:space="preserve">, kde byly dokončeny </w:t>
      </w:r>
      <w:r w:rsidR="00B33439" w:rsidRPr="00B33439">
        <w:rPr>
          <w:rFonts w:ascii="Arial" w:hAnsi="Arial" w:cs="Arial"/>
        </w:rPr>
        <w:t xml:space="preserve"> </w:t>
      </w:r>
      <w:r w:rsidR="00503B0C">
        <w:rPr>
          <w:rFonts w:ascii="Arial" w:hAnsi="Arial" w:cs="Arial"/>
        </w:rPr>
        <w:t>komplexní pozemkové úpravy.</w:t>
      </w:r>
      <w:r w:rsidR="00B33439" w:rsidRPr="00B33439">
        <w:rPr>
          <w:rFonts w:ascii="Arial" w:hAnsi="Arial" w:cs="Arial"/>
        </w:rPr>
        <w:t xml:space="preserve"> </w:t>
      </w:r>
    </w:p>
    <w:p w14:paraId="65114C97" w14:textId="77777777" w:rsidR="001D5C66" w:rsidRPr="00585DDF" w:rsidRDefault="001D5C66" w:rsidP="001D5C66">
      <w:pPr>
        <w:pStyle w:val="Odstavecseseznamem"/>
        <w:jc w:val="both"/>
        <w:rPr>
          <w:rFonts w:ascii="Arial" w:hAnsi="Arial" w:cs="Arial"/>
        </w:rPr>
      </w:pPr>
    </w:p>
    <w:p w14:paraId="63B435FA" w14:textId="77777777" w:rsidR="004A7AFF" w:rsidRPr="00585DDF" w:rsidRDefault="004A7AFF" w:rsidP="008349FE">
      <w:pPr>
        <w:pStyle w:val="Odstavecseseznamem"/>
        <w:numPr>
          <w:ilvl w:val="0"/>
          <w:numId w:val="4"/>
        </w:numPr>
        <w:spacing w:before="120"/>
        <w:jc w:val="both"/>
        <w:rPr>
          <w:rFonts w:ascii="Arial" w:hAnsi="Arial" w:cs="Arial"/>
        </w:rPr>
      </w:pPr>
      <w:r w:rsidRPr="00585DDF">
        <w:rPr>
          <w:rFonts w:ascii="Arial" w:hAnsi="Arial" w:cs="Arial"/>
          <w:snapToGrid w:val="0"/>
        </w:rPr>
        <w:t xml:space="preserve">Vlastní zpracování studie </w:t>
      </w:r>
      <w:r w:rsidR="00A96A52" w:rsidRPr="00585DDF">
        <w:rPr>
          <w:rFonts w:ascii="Arial" w:hAnsi="Arial" w:cs="Arial"/>
          <w:snapToGrid w:val="0"/>
        </w:rPr>
        <w:t>stanoví rozsah území, které bude dotčeno činností stavebníka a jeho podíl na nákladech pozemkových úprav.</w:t>
      </w:r>
      <w:r w:rsidRPr="00585DDF">
        <w:rPr>
          <w:rFonts w:ascii="Arial" w:hAnsi="Arial" w:cs="Arial"/>
          <w:i/>
          <w:snapToGrid w:val="0"/>
        </w:rPr>
        <w:t xml:space="preserve"> </w:t>
      </w:r>
      <w:r w:rsidR="00192DE4" w:rsidRPr="00585DDF">
        <w:rPr>
          <w:rFonts w:ascii="Arial" w:hAnsi="Arial" w:cs="Arial"/>
          <w:snapToGrid w:val="0"/>
        </w:rPr>
        <w:t>F</w:t>
      </w:r>
      <w:r w:rsidRPr="00585DDF">
        <w:rPr>
          <w:rFonts w:ascii="Arial" w:hAnsi="Arial" w:cs="Arial"/>
          <w:snapToGrid w:val="0"/>
        </w:rPr>
        <w:t>inancování pozemkových úprav</w:t>
      </w:r>
      <w:r w:rsidR="00192DE4" w:rsidRPr="00585DDF">
        <w:rPr>
          <w:rFonts w:ascii="Arial" w:hAnsi="Arial" w:cs="Arial"/>
          <w:snapToGrid w:val="0"/>
        </w:rPr>
        <w:t xml:space="preserve"> vyvolaných činností stavebníka</w:t>
      </w:r>
      <w:r w:rsidRPr="00585DDF">
        <w:rPr>
          <w:rFonts w:ascii="Arial" w:hAnsi="Arial" w:cs="Arial"/>
          <w:snapToGrid w:val="0"/>
        </w:rPr>
        <w:t xml:space="preserve"> </w:t>
      </w:r>
      <w:r w:rsidR="00192DE4" w:rsidRPr="00585DDF">
        <w:rPr>
          <w:rFonts w:ascii="Arial" w:hAnsi="Arial" w:cs="Arial"/>
          <w:snapToGrid w:val="0"/>
        </w:rPr>
        <w:t xml:space="preserve">stanoví </w:t>
      </w:r>
      <w:r w:rsidRPr="00585DDF">
        <w:rPr>
          <w:rFonts w:ascii="Arial" w:hAnsi="Arial" w:cs="Arial"/>
          <w:u w:val="single"/>
        </w:rPr>
        <w:t>§ 17</w:t>
      </w:r>
      <w:r w:rsidR="00192DE4" w:rsidRPr="00585DDF">
        <w:rPr>
          <w:rFonts w:ascii="Arial" w:hAnsi="Arial" w:cs="Arial"/>
          <w:u w:val="single"/>
        </w:rPr>
        <w:t>,</w:t>
      </w:r>
      <w:r w:rsidRPr="00585DDF">
        <w:rPr>
          <w:rFonts w:ascii="Arial" w:hAnsi="Arial" w:cs="Arial"/>
          <w:u w:val="single"/>
        </w:rPr>
        <w:t xml:space="preserve"> </w:t>
      </w:r>
      <w:r w:rsidR="00192DE4" w:rsidRPr="00585DDF">
        <w:rPr>
          <w:rFonts w:ascii="Arial" w:hAnsi="Arial" w:cs="Arial"/>
          <w:snapToGrid w:val="0"/>
          <w:u w:val="single"/>
        </w:rPr>
        <w:t>odst. 2</w:t>
      </w:r>
      <w:r w:rsidR="00192DE4" w:rsidRPr="00585DDF">
        <w:rPr>
          <w:rFonts w:ascii="Arial" w:hAnsi="Arial" w:cs="Arial"/>
          <w:u w:val="single"/>
        </w:rPr>
        <w:t xml:space="preserve"> </w:t>
      </w:r>
      <w:r w:rsidRPr="00585DDF">
        <w:rPr>
          <w:rFonts w:ascii="Arial" w:hAnsi="Arial" w:cs="Arial"/>
          <w:u w:val="single"/>
        </w:rPr>
        <w:t>zákona č. 139/2002 Sb.,</w:t>
      </w:r>
      <w:r w:rsidRPr="00585DDF">
        <w:rPr>
          <w:rFonts w:ascii="Arial" w:hAnsi="Arial" w:cs="Arial"/>
        </w:rPr>
        <w:t xml:space="preserve"> o pozemkových úpravách a pozemkových úřadech</w:t>
      </w:r>
      <w:r w:rsidR="00BC6880">
        <w:rPr>
          <w:rFonts w:ascii="Arial" w:hAnsi="Arial" w:cs="Arial"/>
        </w:rPr>
        <w:t xml:space="preserve"> (dále jen „</w:t>
      </w:r>
      <w:r w:rsidR="00BC6880" w:rsidRPr="00BC6880">
        <w:rPr>
          <w:rFonts w:ascii="Arial" w:hAnsi="Arial" w:cs="Arial"/>
          <w:b/>
        </w:rPr>
        <w:t>zákon</w:t>
      </w:r>
      <w:r w:rsidR="00BC6880">
        <w:rPr>
          <w:rFonts w:ascii="Arial" w:hAnsi="Arial" w:cs="Arial"/>
        </w:rPr>
        <w:t>“)</w:t>
      </w:r>
      <w:r w:rsidR="00A96A52" w:rsidRPr="00585DDF">
        <w:rPr>
          <w:rFonts w:ascii="Arial" w:hAnsi="Arial" w:cs="Arial"/>
        </w:rPr>
        <w:t>.</w:t>
      </w:r>
      <w:r w:rsidRPr="00585DDF">
        <w:rPr>
          <w:rFonts w:ascii="Arial" w:hAnsi="Arial" w:cs="Arial"/>
        </w:rPr>
        <w:t xml:space="preserve">  </w:t>
      </w:r>
      <w:r w:rsidR="00192DE4" w:rsidRPr="00585DDF">
        <w:rPr>
          <w:rFonts w:ascii="Arial" w:hAnsi="Arial" w:cs="Arial"/>
        </w:rPr>
        <w:t>Z</w:t>
      </w:r>
      <w:r w:rsidRPr="00585DDF">
        <w:rPr>
          <w:rFonts w:ascii="Arial" w:hAnsi="Arial" w:cs="Arial"/>
        </w:rPr>
        <w:t xml:space="preserve">pracování studie vychází z těchto </w:t>
      </w:r>
      <w:r w:rsidR="00192DE4" w:rsidRPr="00585DDF">
        <w:rPr>
          <w:rFonts w:ascii="Arial" w:hAnsi="Arial" w:cs="Arial"/>
        </w:rPr>
        <w:t>pokynů a postupů</w:t>
      </w:r>
      <w:r w:rsidRPr="00585DDF">
        <w:rPr>
          <w:rFonts w:ascii="Arial" w:hAnsi="Arial" w:cs="Arial"/>
        </w:rPr>
        <w:t>:</w:t>
      </w:r>
    </w:p>
    <w:p w14:paraId="13879662" w14:textId="77777777" w:rsidR="006369F1" w:rsidRPr="00585DDF" w:rsidRDefault="008D38E5" w:rsidP="008349FE">
      <w:pPr>
        <w:pStyle w:val="Odstavecseseznamem"/>
        <w:numPr>
          <w:ilvl w:val="0"/>
          <w:numId w:val="12"/>
        </w:numPr>
        <w:spacing w:before="120"/>
        <w:jc w:val="both"/>
        <w:rPr>
          <w:rFonts w:ascii="Arial" w:hAnsi="Arial" w:cs="Arial"/>
        </w:rPr>
      </w:pPr>
      <w:r w:rsidRPr="00585DDF">
        <w:rPr>
          <w:rFonts w:ascii="Arial" w:hAnsi="Arial" w:cs="Arial"/>
        </w:rPr>
        <w:t>Rámcový metodický postup</w:t>
      </w:r>
      <w:r w:rsidR="009E5713">
        <w:rPr>
          <w:rFonts w:ascii="Arial" w:hAnsi="Arial" w:cs="Arial"/>
        </w:rPr>
        <w:t xml:space="preserve"> č. 02/2019</w:t>
      </w:r>
      <w:r w:rsidRPr="00585DDF">
        <w:rPr>
          <w:rFonts w:ascii="Arial" w:hAnsi="Arial" w:cs="Arial"/>
        </w:rPr>
        <w:t xml:space="preserve"> </w:t>
      </w:r>
      <w:r w:rsidR="009E5713">
        <w:rPr>
          <w:rFonts w:ascii="Arial" w:hAnsi="Arial" w:cs="Arial"/>
        </w:rPr>
        <w:t>SPÚ a</w:t>
      </w:r>
      <w:r w:rsidR="009E5713" w:rsidRPr="00585DDF">
        <w:rPr>
          <w:rFonts w:ascii="Arial" w:hAnsi="Arial" w:cs="Arial"/>
        </w:rPr>
        <w:t xml:space="preserve"> </w:t>
      </w:r>
      <w:r w:rsidRPr="00585DDF">
        <w:rPr>
          <w:rFonts w:ascii="Arial" w:hAnsi="Arial" w:cs="Arial"/>
        </w:rPr>
        <w:t xml:space="preserve">ŘSD </w:t>
      </w:r>
      <w:r w:rsidR="009E5713">
        <w:rPr>
          <w:rFonts w:ascii="Arial" w:hAnsi="Arial" w:cs="Arial"/>
        </w:rPr>
        <w:t xml:space="preserve">při koordinaci pozemkových úprav a liniových staveb </w:t>
      </w:r>
      <w:r w:rsidRPr="00585DDF">
        <w:rPr>
          <w:rFonts w:ascii="Arial" w:hAnsi="Arial" w:cs="Arial"/>
        </w:rPr>
        <w:t>ze dne 1</w:t>
      </w:r>
      <w:r w:rsidR="009E5713">
        <w:rPr>
          <w:rFonts w:ascii="Arial" w:hAnsi="Arial" w:cs="Arial"/>
        </w:rPr>
        <w:t>9</w:t>
      </w:r>
      <w:r w:rsidR="00BE42C4" w:rsidRPr="00585DDF">
        <w:rPr>
          <w:rFonts w:ascii="Arial" w:hAnsi="Arial" w:cs="Arial"/>
        </w:rPr>
        <w:t>.</w:t>
      </w:r>
      <w:r w:rsidR="009E5713">
        <w:rPr>
          <w:rFonts w:ascii="Arial" w:hAnsi="Arial" w:cs="Arial"/>
        </w:rPr>
        <w:t>6</w:t>
      </w:r>
      <w:r w:rsidRPr="00585DDF">
        <w:rPr>
          <w:rFonts w:ascii="Arial" w:hAnsi="Arial" w:cs="Arial"/>
        </w:rPr>
        <w:t>.20</w:t>
      </w:r>
      <w:r w:rsidR="009E5713">
        <w:rPr>
          <w:rFonts w:ascii="Arial" w:hAnsi="Arial" w:cs="Arial"/>
        </w:rPr>
        <w:t>19</w:t>
      </w:r>
    </w:p>
    <w:p w14:paraId="53A0E9EB" w14:textId="77777777" w:rsidR="003A3537" w:rsidRPr="00585DDF" w:rsidRDefault="00192DE4" w:rsidP="008349FE">
      <w:pPr>
        <w:pStyle w:val="Odstavecseseznamem"/>
        <w:numPr>
          <w:ilvl w:val="0"/>
          <w:numId w:val="12"/>
        </w:numPr>
        <w:spacing w:before="120"/>
        <w:jc w:val="both"/>
        <w:rPr>
          <w:rFonts w:ascii="Arial" w:hAnsi="Arial" w:cs="Arial"/>
        </w:rPr>
      </w:pPr>
      <w:r w:rsidRPr="00585DDF">
        <w:rPr>
          <w:rFonts w:ascii="Arial" w:hAnsi="Arial" w:cs="Arial"/>
        </w:rPr>
        <w:t>Metodický pokyn pro zpracování studie v případech pozemkových úprav vyvolaných stavební činností</w:t>
      </w:r>
      <w:r w:rsidR="008D38E5" w:rsidRPr="00585DDF">
        <w:rPr>
          <w:rFonts w:ascii="Arial" w:hAnsi="Arial" w:cs="Arial"/>
        </w:rPr>
        <w:t>.</w:t>
      </w:r>
    </w:p>
    <w:p w14:paraId="5F3ABEAD" w14:textId="77777777" w:rsidR="001D5C66" w:rsidRPr="00585DDF" w:rsidRDefault="001D5C66" w:rsidP="008D38E5">
      <w:pPr>
        <w:pStyle w:val="Odstavecseseznamem"/>
        <w:spacing w:before="120"/>
        <w:jc w:val="both"/>
        <w:rPr>
          <w:rFonts w:ascii="Arial" w:hAnsi="Arial" w:cs="Arial"/>
        </w:rPr>
      </w:pPr>
    </w:p>
    <w:p w14:paraId="6BB1D8AC" w14:textId="6617A66A" w:rsidR="00C04328" w:rsidRDefault="008D38E5" w:rsidP="008349FE">
      <w:pPr>
        <w:pStyle w:val="Odstavecseseznamem"/>
        <w:numPr>
          <w:ilvl w:val="0"/>
          <w:numId w:val="4"/>
        </w:numPr>
        <w:spacing w:before="120"/>
        <w:jc w:val="both"/>
        <w:rPr>
          <w:rFonts w:ascii="Arial" w:hAnsi="Arial" w:cs="Arial"/>
        </w:rPr>
      </w:pPr>
      <w:r w:rsidRPr="00585DDF">
        <w:rPr>
          <w:rFonts w:ascii="Arial" w:hAnsi="Arial" w:cs="Arial"/>
        </w:rPr>
        <w:t>Celkový rozsah posuzovaného území vychází z délkového úseku liniové stavby nacházející se v jednotlivých katastrálních územích (k.ú.).</w:t>
      </w:r>
      <w:r w:rsidR="00C04328" w:rsidRPr="00C04328">
        <w:t xml:space="preserve"> </w:t>
      </w:r>
      <w:r w:rsidR="00C04328" w:rsidRPr="00C04328">
        <w:rPr>
          <w:rFonts w:ascii="Arial" w:hAnsi="Arial" w:cs="Arial"/>
        </w:rPr>
        <w:t>Komplexní pozemkové úpravy</w:t>
      </w:r>
      <w:r w:rsidR="0097564D">
        <w:rPr>
          <w:rFonts w:ascii="Arial" w:hAnsi="Arial" w:cs="Arial"/>
        </w:rPr>
        <w:t xml:space="preserve"> (dále jen „</w:t>
      </w:r>
      <w:r w:rsidR="00DB3881">
        <w:rPr>
          <w:rFonts w:ascii="Arial" w:hAnsi="Arial" w:cs="Arial"/>
        </w:rPr>
        <w:t>KoPÚ“)</w:t>
      </w:r>
      <w:r w:rsidR="00C04328" w:rsidRPr="00C04328">
        <w:rPr>
          <w:rFonts w:ascii="Arial" w:hAnsi="Arial" w:cs="Arial"/>
        </w:rPr>
        <w:t xml:space="preserve"> byly v minulosti provedeny v k.ú. </w:t>
      </w:r>
      <w:r w:rsidR="00BD01B6">
        <w:rPr>
          <w:rFonts w:ascii="Arial" w:hAnsi="Arial" w:cs="Arial"/>
        </w:rPr>
        <w:t>Vraclav a v</w:t>
      </w:r>
      <w:r w:rsidR="00214CEC">
        <w:rPr>
          <w:rFonts w:ascii="Arial" w:hAnsi="Arial" w:cs="Arial"/>
        </w:rPr>
        <w:t xml:space="preserve"> části </w:t>
      </w:r>
      <w:r w:rsidR="00BD01B6">
        <w:rPr>
          <w:rFonts w:ascii="Arial" w:hAnsi="Arial" w:cs="Arial"/>
        </w:rPr>
        <w:t>k.ú. Vysoké Mýto</w:t>
      </w:r>
      <w:r w:rsidR="00C04328" w:rsidRPr="00B33439">
        <w:rPr>
          <w:rFonts w:ascii="Arial" w:hAnsi="Arial" w:cs="Arial"/>
        </w:rPr>
        <w:t>,</w:t>
      </w:r>
      <w:r w:rsidR="00C04328" w:rsidRPr="00C04328">
        <w:rPr>
          <w:rFonts w:ascii="Arial" w:hAnsi="Arial" w:cs="Arial"/>
        </w:rPr>
        <w:t xml:space="preserve"> a proto bude třeba k této skutečnosti přihlédnout a posoudit z tohoto pohledu jednotlivé návrhy. V územích po</w:t>
      </w:r>
      <w:r w:rsidR="00B33439">
        <w:rPr>
          <w:rFonts w:ascii="Arial" w:hAnsi="Arial" w:cs="Arial"/>
        </w:rPr>
        <w:t xml:space="preserve"> dokončených</w:t>
      </w:r>
      <w:r w:rsidR="00C04328" w:rsidRPr="00C04328">
        <w:rPr>
          <w:rFonts w:ascii="Arial" w:hAnsi="Arial" w:cs="Arial"/>
        </w:rPr>
        <w:t xml:space="preserve"> </w:t>
      </w:r>
      <w:r w:rsidR="00C04328">
        <w:rPr>
          <w:rFonts w:ascii="Arial" w:hAnsi="Arial" w:cs="Arial"/>
        </w:rPr>
        <w:t>KoPÚ</w:t>
      </w:r>
      <w:r w:rsidR="00B33439">
        <w:rPr>
          <w:rFonts w:ascii="Arial" w:hAnsi="Arial" w:cs="Arial"/>
        </w:rPr>
        <w:t xml:space="preserve"> </w:t>
      </w:r>
      <w:r w:rsidR="00C04328">
        <w:rPr>
          <w:rFonts w:ascii="Arial" w:hAnsi="Arial" w:cs="Arial"/>
        </w:rPr>
        <w:t>se předpokládá</w:t>
      </w:r>
      <w:r w:rsidR="00BE275B">
        <w:rPr>
          <w:rFonts w:ascii="Arial" w:hAnsi="Arial" w:cs="Arial"/>
        </w:rPr>
        <w:t xml:space="preserve"> především</w:t>
      </w:r>
      <w:r w:rsidR="00C04328">
        <w:rPr>
          <w:rFonts w:ascii="Arial" w:hAnsi="Arial" w:cs="Arial"/>
        </w:rPr>
        <w:t xml:space="preserve"> vymezení území A. Území B bude navrhováno pouze </w:t>
      </w:r>
      <w:r w:rsidR="00BE275B">
        <w:rPr>
          <w:rFonts w:ascii="Arial" w:hAnsi="Arial" w:cs="Arial"/>
        </w:rPr>
        <w:t>v lokalitách</w:t>
      </w:r>
      <w:r w:rsidR="00C04328">
        <w:rPr>
          <w:rFonts w:ascii="Arial" w:hAnsi="Arial" w:cs="Arial"/>
        </w:rPr>
        <w:t>, kd</w:t>
      </w:r>
      <w:r w:rsidR="00BE275B">
        <w:rPr>
          <w:rFonts w:ascii="Arial" w:hAnsi="Arial" w:cs="Arial"/>
        </w:rPr>
        <w:t>e</w:t>
      </w:r>
      <w:r w:rsidR="00C04328">
        <w:rPr>
          <w:rFonts w:ascii="Arial" w:hAnsi="Arial" w:cs="Arial"/>
        </w:rPr>
        <w:t xml:space="preserve"> se od doby dokončení KoPÚ objevily podstatné změny a nové potřeby</w:t>
      </w:r>
      <w:r w:rsidR="00BE275B">
        <w:rPr>
          <w:rFonts w:ascii="Arial" w:hAnsi="Arial" w:cs="Arial"/>
        </w:rPr>
        <w:t xml:space="preserve"> v území</w:t>
      </w:r>
      <w:r w:rsidR="00C04328">
        <w:rPr>
          <w:rFonts w:ascii="Arial" w:hAnsi="Arial" w:cs="Arial"/>
        </w:rPr>
        <w:t>.</w:t>
      </w:r>
    </w:p>
    <w:p w14:paraId="20D238EB" w14:textId="77777777" w:rsidR="00BE275B" w:rsidRDefault="00BE275B" w:rsidP="00BE275B">
      <w:pPr>
        <w:pStyle w:val="Odstavecseseznamem"/>
        <w:spacing w:before="120"/>
        <w:jc w:val="both"/>
        <w:rPr>
          <w:rFonts w:ascii="Arial" w:hAnsi="Arial" w:cs="Arial"/>
        </w:rPr>
      </w:pPr>
    </w:p>
    <w:p w14:paraId="3BDE61B8" w14:textId="77777777" w:rsidR="00192DE4" w:rsidRPr="00BE275B" w:rsidRDefault="008D38E5" w:rsidP="008349FE">
      <w:pPr>
        <w:pStyle w:val="Odstavecseseznamem"/>
        <w:numPr>
          <w:ilvl w:val="0"/>
          <w:numId w:val="4"/>
        </w:numPr>
        <w:spacing w:before="120"/>
        <w:jc w:val="both"/>
        <w:rPr>
          <w:rFonts w:ascii="Arial" w:hAnsi="Arial" w:cs="Arial"/>
        </w:rPr>
      </w:pPr>
      <w:r w:rsidRPr="00BE275B">
        <w:rPr>
          <w:rFonts w:ascii="Arial" w:hAnsi="Arial" w:cs="Arial"/>
          <w:u w:val="single"/>
        </w:rPr>
        <w:t>R</w:t>
      </w:r>
      <w:r w:rsidR="00B30037" w:rsidRPr="00BE275B">
        <w:rPr>
          <w:rFonts w:ascii="Arial" w:hAnsi="Arial" w:cs="Arial"/>
          <w:bCs/>
          <w:u w:val="single"/>
        </w:rPr>
        <w:t>ozsah stavbou přímo dotčeného řešeného území v daném k.ú. (území „A"):</w:t>
      </w:r>
    </w:p>
    <w:p w14:paraId="5D579B38" w14:textId="77777777" w:rsidR="00B30037" w:rsidRPr="00585DDF" w:rsidRDefault="00B30037" w:rsidP="001D5C66">
      <w:pPr>
        <w:pStyle w:val="Odstavecseseznamem"/>
        <w:spacing w:before="120"/>
        <w:jc w:val="both"/>
        <w:rPr>
          <w:rFonts w:ascii="Arial" w:hAnsi="Arial" w:cs="Arial"/>
        </w:rPr>
      </w:pPr>
      <w:r w:rsidRPr="00585DDF">
        <w:rPr>
          <w:rFonts w:ascii="Arial" w:hAnsi="Arial" w:cs="Arial"/>
          <w:bCs/>
        </w:rPr>
        <w:t>Obecně platí, že rozsah vymezeného území A musí zaručit plně funkční řešení návrhu nového uspořádání pozemků, návaznost komunikací a polních cest i dalších opatření, tvořících součást plánu spol. zařízení i dalších specifických opatření souvisejících s liniovou stavbou.</w:t>
      </w:r>
      <w:r w:rsidR="008D38E5" w:rsidRPr="00585DDF">
        <w:rPr>
          <w:rFonts w:ascii="Arial" w:hAnsi="Arial" w:cs="Arial"/>
          <w:bCs/>
        </w:rPr>
        <w:t xml:space="preserve"> </w:t>
      </w:r>
      <w:r w:rsidRPr="00585DDF">
        <w:rPr>
          <w:rFonts w:ascii="Arial" w:hAnsi="Arial" w:cs="Arial"/>
          <w:bCs/>
        </w:rPr>
        <w:t>Hranice budou tvořit zpravidla nejblíže procházející hranice správní či reálně existující v</w:t>
      </w:r>
      <w:r w:rsidR="0054712D" w:rsidRPr="00585DDF">
        <w:rPr>
          <w:rFonts w:ascii="Arial" w:hAnsi="Arial" w:cs="Arial"/>
          <w:bCs/>
        </w:rPr>
        <w:t xml:space="preserve"> </w:t>
      </w:r>
      <w:r w:rsidRPr="00585DDF">
        <w:rPr>
          <w:rFonts w:ascii="Arial" w:hAnsi="Arial" w:cs="Arial"/>
          <w:bCs/>
        </w:rPr>
        <w:t>terénu (hranice k.ú.</w:t>
      </w:r>
      <w:r w:rsidR="006F6591" w:rsidRPr="00585DDF">
        <w:rPr>
          <w:rFonts w:ascii="Arial" w:hAnsi="Arial" w:cs="Arial"/>
          <w:bCs/>
        </w:rPr>
        <w:t xml:space="preserve">, </w:t>
      </w:r>
      <w:r w:rsidRPr="00585DDF">
        <w:rPr>
          <w:rFonts w:ascii="Arial" w:hAnsi="Arial" w:cs="Arial"/>
          <w:bCs/>
        </w:rPr>
        <w:t>okraje lesa, komunikace, vodní toky i vodní plochy apod.) při respektování hranic dle KN.</w:t>
      </w:r>
      <w:r w:rsidR="0054712D" w:rsidRPr="00585DDF">
        <w:rPr>
          <w:rFonts w:ascii="Arial" w:hAnsi="Arial" w:cs="Arial"/>
          <w:bCs/>
        </w:rPr>
        <w:t xml:space="preserve"> </w:t>
      </w:r>
      <w:r w:rsidRPr="00585DDF">
        <w:rPr>
          <w:rFonts w:ascii="Arial" w:hAnsi="Arial" w:cs="Arial"/>
          <w:bCs/>
        </w:rPr>
        <w:t>Pokud by takto stanovený rozsah měl být s ohledem na podmínky daného území z hlediska nutného jeho řešení nadbytečný, hranice se stanoví s ohledem na užívání a vlastnictví pozemků dle KN a další faktory tak, aby bylo možno v takovém území samostatně vyřešit veškeré potřeby vyplývající z § 2 zákona</w:t>
      </w:r>
      <w:r w:rsidR="006F6591" w:rsidRPr="00585DDF">
        <w:rPr>
          <w:rFonts w:ascii="Arial" w:hAnsi="Arial" w:cs="Arial"/>
          <w:bCs/>
        </w:rPr>
        <w:t>.</w:t>
      </w:r>
      <w:r w:rsidRPr="00585DDF">
        <w:rPr>
          <w:rFonts w:ascii="Arial" w:hAnsi="Arial" w:cs="Arial"/>
          <w:bCs/>
        </w:rPr>
        <w:t xml:space="preserve"> Rozsah nelze stanovit tak,</w:t>
      </w:r>
      <w:r w:rsidR="00F364CB" w:rsidRPr="00585DDF">
        <w:rPr>
          <w:rFonts w:ascii="Arial" w:hAnsi="Arial" w:cs="Arial"/>
          <w:bCs/>
        </w:rPr>
        <w:t xml:space="preserve"> </w:t>
      </w:r>
      <w:r w:rsidRPr="00585DDF">
        <w:rPr>
          <w:rFonts w:ascii="Arial" w:hAnsi="Arial" w:cs="Arial"/>
          <w:bCs/>
        </w:rPr>
        <w:t xml:space="preserve">že se jeho hranice ztotožní s hranicemi pouze těch pozemků, které jsou </w:t>
      </w:r>
      <w:r w:rsidRPr="00585DDF">
        <w:rPr>
          <w:rFonts w:ascii="Arial" w:hAnsi="Arial" w:cs="Arial"/>
          <w:bCs/>
        </w:rPr>
        <w:lastRenderedPageBreak/>
        <w:t>bezprostředně</w:t>
      </w:r>
      <w:r w:rsidR="00F364CB" w:rsidRPr="00585DDF">
        <w:rPr>
          <w:rFonts w:ascii="Arial" w:hAnsi="Arial" w:cs="Arial"/>
          <w:bCs/>
        </w:rPr>
        <w:t xml:space="preserve"> </w:t>
      </w:r>
      <w:r w:rsidRPr="00585DDF">
        <w:rPr>
          <w:rFonts w:ascii="Arial" w:hAnsi="Arial" w:cs="Arial"/>
          <w:bCs/>
        </w:rPr>
        <w:t>dotčeny stavbou.</w:t>
      </w:r>
      <w:r w:rsidR="00F364CB" w:rsidRPr="00585DDF">
        <w:rPr>
          <w:rFonts w:ascii="Arial" w:hAnsi="Arial" w:cs="Arial"/>
          <w:bCs/>
        </w:rPr>
        <w:t xml:space="preserve"> </w:t>
      </w:r>
      <w:r w:rsidRPr="00585DDF">
        <w:rPr>
          <w:rFonts w:ascii="Arial" w:hAnsi="Arial" w:cs="Arial"/>
        </w:rPr>
        <w:t>Rozsahu tohoto území budou odpovídat stanovené finanční náklady spojené s řešením pozemkových úprav připadající na stavebníka (náklady na přípravné, geodetické i projektové práce včetně realizačních opatření).</w:t>
      </w:r>
    </w:p>
    <w:p w14:paraId="04EAA936" w14:textId="77777777" w:rsidR="0054529E" w:rsidRPr="00585DDF" w:rsidRDefault="001D5C66" w:rsidP="001D5C66">
      <w:pPr>
        <w:pStyle w:val="Odstavecseseznamem"/>
        <w:spacing w:before="120"/>
        <w:jc w:val="both"/>
        <w:rPr>
          <w:rFonts w:ascii="Arial" w:hAnsi="Arial" w:cs="Arial"/>
        </w:rPr>
      </w:pPr>
      <w:r w:rsidRPr="00585DDF">
        <w:rPr>
          <w:rFonts w:ascii="Arial" w:hAnsi="Arial" w:cs="Arial"/>
          <w:u w:val="single"/>
        </w:rPr>
        <w:t>Rozsah ostatního řešeného území v daném k.ú. (území „B“)</w:t>
      </w:r>
      <w:r w:rsidR="006F6591" w:rsidRPr="00585DDF">
        <w:rPr>
          <w:rFonts w:ascii="Arial" w:hAnsi="Arial" w:cs="Arial"/>
          <w:u w:val="single"/>
        </w:rPr>
        <w:t>:</w:t>
      </w:r>
    </w:p>
    <w:p w14:paraId="396A2561" w14:textId="77777777" w:rsidR="00C04328" w:rsidRDefault="001D5C66" w:rsidP="001D5C66">
      <w:pPr>
        <w:pStyle w:val="Odstavecseseznamem"/>
        <w:spacing w:before="120"/>
        <w:jc w:val="both"/>
        <w:rPr>
          <w:rFonts w:ascii="Arial" w:hAnsi="Arial" w:cs="Arial"/>
        </w:rPr>
      </w:pPr>
      <w:r w:rsidRPr="00585DDF">
        <w:rPr>
          <w:rFonts w:ascii="Arial" w:hAnsi="Arial" w:cs="Arial"/>
        </w:rPr>
        <w:t xml:space="preserve">Bude určen hranicí </w:t>
      </w:r>
      <w:r w:rsidR="00B30037" w:rsidRPr="00585DDF">
        <w:rPr>
          <w:rFonts w:ascii="Arial" w:hAnsi="Arial" w:cs="Arial"/>
          <w:bCs/>
        </w:rPr>
        <w:t>území přímo dotčeného stavbou</w:t>
      </w:r>
      <w:r w:rsidR="0054529E" w:rsidRPr="00585DDF">
        <w:rPr>
          <w:rFonts w:ascii="Arial" w:hAnsi="Arial" w:cs="Arial"/>
          <w:bCs/>
        </w:rPr>
        <w:t xml:space="preserve"> (území „A“)</w:t>
      </w:r>
      <w:r w:rsidR="00B30037" w:rsidRPr="00585DDF">
        <w:rPr>
          <w:rFonts w:ascii="Arial" w:hAnsi="Arial" w:cs="Arial"/>
          <w:bCs/>
        </w:rPr>
        <w:t xml:space="preserve"> a hranicí obvodu pozemkových úprav, tvořenou zpravidla katastrální hranicí (pokud bude účelné zahrnout do pozemkové úpravy celé katastrální území).</w:t>
      </w:r>
      <w:r w:rsidRPr="00585DDF">
        <w:rPr>
          <w:rFonts w:ascii="Arial" w:hAnsi="Arial" w:cs="Arial"/>
          <w:bCs/>
        </w:rPr>
        <w:t xml:space="preserve"> </w:t>
      </w:r>
      <w:r w:rsidR="00B30037" w:rsidRPr="00585DDF">
        <w:rPr>
          <w:rFonts w:ascii="Arial" w:hAnsi="Arial" w:cs="Arial"/>
        </w:rPr>
        <w:t>Rozsahu tohoto území budou odpovídat stanovené finanční náklady spojené s řešením pozemkových úprav připadající na pozemkový úřad.</w:t>
      </w:r>
      <w:r w:rsidR="00BC6880">
        <w:rPr>
          <w:rFonts w:ascii="Arial" w:hAnsi="Arial" w:cs="Arial"/>
        </w:rPr>
        <w:t xml:space="preserve"> </w:t>
      </w:r>
    </w:p>
    <w:p w14:paraId="3828CCE3" w14:textId="77777777" w:rsidR="00B30037" w:rsidRPr="00585DDF" w:rsidRDefault="00B30037" w:rsidP="001D5C66">
      <w:pPr>
        <w:pStyle w:val="Odstavecseseznamem"/>
        <w:spacing w:before="120"/>
        <w:jc w:val="both"/>
        <w:rPr>
          <w:rFonts w:ascii="Arial" w:hAnsi="Arial" w:cs="Arial"/>
        </w:rPr>
      </w:pPr>
      <w:r w:rsidRPr="00585DDF">
        <w:rPr>
          <w:rFonts w:ascii="Arial" w:hAnsi="Arial" w:cs="Arial"/>
        </w:rPr>
        <w:t>Jako podklad pro odhad nákladů budou sloužit statistické údaje ohledně již realizovaných pozemkových úprav, které jsou uloženy u</w:t>
      </w:r>
      <w:r w:rsidR="00227555" w:rsidRPr="00585DDF">
        <w:rPr>
          <w:rFonts w:ascii="Arial" w:hAnsi="Arial" w:cs="Arial"/>
        </w:rPr>
        <w:t xml:space="preserve"> SPÚ</w:t>
      </w:r>
      <w:r w:rsidRPr="00585DDF">
        <w:rPr>
          <w:rFonts w:ascii="Arial" w:hAnsi="Arial" w:cs="Arial"/>
        </w:rPr>
        <w:t>.</w:t>
      </w:r>
      <w:r w:rsidR="001D5C66" w:rsidRPr="00585DDF">
        <w:rPr>
          <w:rFonts w:ascii="Arial" w:hAnsi="Arial" w:cs="Arial"/>
        </w:rPr>
        <w:t xml:space="preserve"> </w:t>
      </w:r>
      <w:r w:rsidRPr="00585DDF">
        <w:rPr>
          <w:rFonts w:ascii="Arial" w:hAnsi="Arial" w:cs="Arial"/>
        </w:rPr>
        <w:t>Za účelem stanovení rozsahu území A a B se doporučuje konzultace zpracovatele s pozemkovým úřadem a stavebníkem v zájmu včasného vyjasnění stanovisek</w:t>
      </w:r>
      <w:r w:rsidR="00206A70" w:rsidRPr="00585DDF">
        <w:rPr>
          <w:rFonts w:ascii="Arial" w:hAnsi="Arial" w:cs="Arial"/>
        </w:rPr>
        <w:t>.</w:t>
      </w:r>
    </w:p>
    <w:p w14:paraId="1048E15B" w14:textId="77777777" w:rsidR="001D5C66" w:rsidRPr="00585DDF" w:rsidRDefault="001D5C66" w:rsidP="001D5C66">
      <w:pPr>
        <w:pStyle w:val="Odstavecseseznamem"/>
        <w:spacing w:before="120"/>
        <w:jc w:val="both"/>
        <w:rPr>
          <w:rFonts w:ascii="Arial" w:hAnsi="Arial" w:cs="Arial"/>
        </w:rPr>
      </w:pPr>
    </w:p>
    <w:p w14:paraId="56FA1F12" w14:textId="77777777" w:rsidR="001D5C66" w:rsidRPr="00585DDF" w:rsidRDefault="001D5C66" w:rsidP="008349FE">
      <w:pPr>
        <w:pStyle w:val="Odstavecseseznamem"/>
        <w:numPr>
          <w:ilvl w:val="0"/>
          <w:numId w:val="4"/>
        </w:numPr>
        <w:spacing w:before="120"/>
        <w:jc w:val="both"/>
        <w:rPr>
          <w:rFonts w:ascii="Arial" w:hAnsi="Arial" w:cs="Arial"/>
        </w:rPr>
      </w:pPr>
      <w:r w:rsidRPr="00585DDF">
        <w:rPr>
          <w:rFonts w:ascii="Arial" w:hAnsi="Arial" w:cs="Arial"/>
        </w:rPr>
        <w:t>Dílo bude provedeno v rozsahu uvedeném v článku III. této smlouvy.</w:t>
      </w:r>
    </w:p>
    <w:p w14:paraId="5486EC86" w14:textId="77777777" w:rsidR="001D5C66" w:rsidRPr="00585DDF" w:rsidRDefault="001D5C66" w:rsidP="001D5C66">
      <w:pPr>
        <w:pStyle w:val="Odstavecseseznamem"/>
        <w:spacing w:before="120"/>
        <w:jc w:val="both"/>
        <w:rPr>
          <w:rFonts w:ascii="Arial" w:hAnsi="Arial" w:cs="Arial"/>
        </w:rPr>
      </w:pPr>
    </w:p>
    <w:p w14:paraId="572CBB9A" w14:textId="77777777" w:rsidR="002E6D96" w:rsidRPr="00585DDF" w:rsidRDefault="001D5C66" w:rsidP="008349FE">
      <w:pPr>
        <w:pStyle w:val="Odstavecseseznamem"/>
        <w:numPr>
          <w:ilvl w:val="0"/>
          <w:numId w:val="4"/>
        </w:numPr>
        <w:spacing w:before="120"/>
        <w:jc w:val="both"/>
        <w:rPr>
          <w:rFonts w:ascii="Arial" w:hAnsi="Arial" w:cs="Arial"/>
        </w:rPr>
      </w:pPr>
      <w:r w:rsidRPr="00585DDF">
        <w:rPr>
          <w:rFonts w:ascii="Arial" w:hAnsi="Arial" w:cs="Arial"/>
        </w:rPr>
        <w:t>Při plnění předmětu smlouvy je zhotovitel povinen dodržovat i tyto následující právní předpisy</w:t>
      </w:r>
      <w:r w:rsidR="00BC6CA1">
        <w:rPr>
          <w:rFonts w:ascii="Arial" w:hAnsi="Arial" w:cs="Arial"/>
        </w:rPr>
        <w:t xml:space="preserve"> a metodiky</w:t>
      </w:r>
      <w:r w:rsidRPr="00585DDF">
        <w:rPr>
          <w:rFonts w:ascii="Arial" w:hAnsi="Arial" w:cs="Arial"/>
        </w:rPr>
        <w:t>:</w:t>
      </w:r>
    </w:p>
    <w:p w14:paraId="6A25E480" w14:textId="77777777" w:rsidR="001D5C66" w:rsidRPr="00585DDF" w:rsidRDefault="001D5C66" w:rsidP="008349FE">
      <w:pPr>
        <w:numPr>
          <w:ilvl w:val="0"/>
          <w:numId w:val="13"/>
        </w:numPr>
        <w:spacing w:before="60"/>
        <w:jc w:val="both"/>
        <w:rPr>
          <w:rFonts w:ascii="Arial" w:hAnsi="Arial" w:cs="Arial"/>
          <w:sz w:val="22"/>
          <w:szCs w:val="22"/>
        </w:rPr>
      </w:pPr>
      <w:r w:rsidRPr="00585DDF">
        <w:rPr>
          <w:rFonts w:ascii="Arial" w:hAnsi="Arial" w:cs="Arial"/>
          <w:sz w:val="22"/>
          <w:szCs w:val="22"/>
        </w:rPr>
        <w:t>Zákon č. 139/2002 Sb., o pozemkových úpravách a pozemkových úřadech a o změně zákona č. 229/1991 Sb., o úpravě vlastnických vztahů k půdě a jinému zemědělskému majetku, ve znění pozdějších předpisů (dále jen „zákon“).</w:t>
      </w:r>
    </w:p>
    <w:p w14:paraId="4ABBEF5F" w14:textId="77777777" w:rsidR="00B736D8" w:rsidRPr="00585DDF" w:rsidRDefault="00B736D8" w:rsidP="008349FE">
      <w:pPr>
        <w:numPr>
          <w:ilvl w:val="0"/>
          <w:numId w:val="13"/>
        </w:numPr>
        <w:spacing w:before="120"/>
        <w:jc w:val="both"/>
        <w:rPr>
          <w:rFonts w:ascii="Arial" w:hAnsi="Arial" w:cs="Arial"/>
          <w:sz w:val="22"/>
          <w:szCs w:val="22"/>
        </w:rPr>
      </w:pPr>
      <w:r w:rsidRPr="00585DDF">
        <w:rPr>
          <w:rFonts w:ascii="Arial" w:hAnsi="Arial" w:cs="Arial"/>
          <w:sz w:val="22"/>
          <w:szCs w:val="22"/>
        </w:rPr>
        <w:t>Vyhláška č. 13/2014 Sb., o postupu při provádění pozemkových úprav a náležitostech návrhu pozemkových úprav</w:t>
      </w:r>
      <w:r w:rsidR="0097169E">
        <w:rPr>
          <w:rFonts w:ascii="Arial" w:hAnsi="Arial" w:cs="Arial"/>
          <w:sz w:val="22"/>
          <w:szCs w:val="22"/>
        </w:rPr>
        <w:t xml:space="preserve"> (dále jen vyhláška)</w:t>
      </w:r>
      <w:r w:rsidR="001B44CE">
        <w:rPr>
          <w:rFonts w:ascii="Arial" w:hAnsi="Arial" w:cs="Arial"/>
          <w:sz w:val="22"/>
          <w:szCs w:val="22"/>
        </w:rPr>
        <w:t>.</w:t>
      </w:r>
    </w:p>
    <w:p w14:paraId="26DAE66E" w14:textId="77777777" w:rsidR="00B736D8" w:rsidRDefault="00B736D8" w:rsidP="008349FE">
      <w:pPr>
        <w:numPr>
          <w:ilvl w:val="0"/>
          <w:numId w:val="13"/>
        </w:numPr>
        <w:spacing w:before="120"/>
        <w:jc w:val="both"/>
        <w:rPr>
          <w:rFonts w:ascii="Arial" w:hAnsi="Arial" w:cs="Arial"/>
          <w:sz w:val="22"/>
          <w:szCs w:val="22"/>
        </w:rPr>
      </w:pPr>
      <w:r w:rsidRPr="00585DDF">
        <w:rPr>
          <w:rFonts w:ascii="Arial" w:hAnsi="Arial" w:cs="Arial"/>
          <w:sz w:val="22"/>
          <w:szCs w:val="22"/>
        </w:rPr>
        <w:t>Metodický návod k provádění pozemkových úprav (dále jen „Metodický návod KoPÚ“)</w:t>
      </w:r>
      <w:r w:rsidR="001B44CE">
        <w:rPr>
          <w:rFonts w:ascii="Arial" w:hAnsi="Arial" w:cs="Arial"/>
          <w:sz w:val="22"/>
          <w:szCs w:val="22"/>
        </w:rPr>
        <w:t>.</w:t>
      </w:r>
    </w:p>
    <w:p w14:paraId="36C6D869" w14:textId="77777777" w:rsidR="003F1A75" w:rsidRPr="00585DDF" w:rsidRDefault="003F1A75" w:rsidP="008349FE">
      <w:pPr>
        <w:numPr>
          <w:ilvl w:val="0"/>
          <w:numId w:val="13"/>
        </w:numPr>
        <w:spacing w:before="120"/>
        <w:jc w:val="both"/>
        <w:rPr>
          <w:rFonts w:ascii="Arial" w:hAnsi="Arial" w:cs="Arial"/>
          <w:sz w:val="22"/>
          <w:szCs w:val="22"/>
        </w:rPr>
      </w:pPr>
      <w:r w:rsidRPr="00074AB8">
        <w:rPr>
          <w:rFonts w:ascii="Arial" w:hAnsi="Arial" w:cs="Arial"/>
          <w:sz w:val="22"/>
          <w:szCs w:val="22"/>
        </w:rPr>
        <w:t>Technickým standardem dokumentace plánu společných zařízení v pozemkových úpravách</w:t>
      </w:r>
      <w:r w:rsidR="00074AB8" w:rsidRPr="00074AB8">
        <w:rPr>
          <w:rFonts w:ascii="Arial" w:hAnsi="Arial" w:cs="Arial"/>
          <w:sz w:val="22"/>
          <w:szCs w:val="22"/>
        </w:rPr>
        <w:t xml:space="preserve"> </w:t>
      </w:r>
      <w:r w:rsidR="00074AB8" w:rsidRPr="00585DDF">
        <w:rPr>
          <w:rFonts w:ascii="Arial" w:hAnsi="Arial" w:cs="Arial"/>
          <w:sz w:val="22"/>
          <w:szCs w:val="22"/>
        </w:rPr>
        <w:t>(dále jen „</w:t>
      </w:r>
      <w:r w:rsidR="00074AB8">
        <w:rPr>
          <w:rFonts w:ascii="Arial" w:hAnsi="Arial" w:cs="Arial"/>
          <w:sz w:val="22"/>
          <w:szCs w:val="22"/>
        </w:rPr>
        <w:t>TS PSZ</w:t>
      </w:r>
      <w:r w:rsidR="00074AB8" w:rsidRPr="00585DDF">
        <w:rPr>
          <w:rFonts w:ascii="Arial" w:hAnsi="Arial" w:cs="Arial"/>
          <w:sz w:val="22"/>
          <w:szCs w:val="22"/>
        </w:rPr>
        <w:t>“)</w:t>
      </w:r>
      <w:r w:rsidR="001B44CE">
        <w:rPr>
          <w:rFonts w:ascii="Arial" w:hAnsi="Arial" w:cs="Arial"/>
          <w:sz w:val="22"/>
          <w:szCs w:val="22"/>
        </w:rPr>
        <w:t>.</w:t>
      </w:r>
    </w:p>
    <w:p w14:paraId="056914CE" w14:textId="77777777" w:rsidR="00B736D8" w:rsidRPr="00585DDF" w:rsidRDefault="00B736D8" w:rsidP="008349FE">
      <w:pPr>
        <w:numPr>
          <w:ilvl w:val="0"/>
          <w:numId w:val="13"/>
        </w:numPr>
        <w:spacing w:before="120"/>
        <w:jc w:val="both"/>
        <w:rPr>
          <w:rFonts w:ascii="Arial" w:hAnsi="Arial" w:cs="Arial"/>
          <w:sz w:val="22"/>
          <w:szCs w:val="22"/>
        </w:rPr>
      </w:pPr>
      <w:r w:rsidRPr="00585DDF">
        <w:rPr>
          <w:rFonts w:ascii="Arial" w:hAnsi="Arial" w:cs="Arial"/>
          <w:sz w:val="22"/>
          <w:szCs w:val="22"/>
        </w:rPr>
        <w:t>Ochrana zemědělské půdy před erozí, Metodika, Janeček a kol. 2012</w:t>
      </w:r>
      <w:r w:rsidR="001B44CE">
        <w:rPr>
          <w:rFonts w:ascii="Arial" w:hAnsi="Arial" w:cs="Arial"/>
          <w:sz w:val="22"/>
          <w:szCs w:val="22"/>
        </w:rPr>
        <w:t>.</w:t>
      </w:r>
    </w:p>
    <w:p w14:paraId="2B4FE274" w14:textId="77777777" w:rsidR="001D5C66" w:rsidRPr="00585DDF" w:rsidRDefault="001D5C66" w:rsidP="008349FE">
      <w:pPr>
        <w:numPr>
          <w:ilvl w:val="0"/>
          <w:numId w:val="13"/>
        </w:numPr>
        <w:spacing w:before="120"/>
        <w:jc w:val="both"/>
        <w:rPr>
          <w:rFonts w:ascii="Arial" w:hAnsi="Arial" w:cs="Arial"/>
          <w:sz w:val="22"/>
          <w:szCs w:val="22"/>
        </w:rPr>
      </w:pPr>
      <w:r w:rsidRPr="00585DDF">
        <w:rPr>
          <w:rFonts w:ascii="Arial" w:hAnsi="Arial" w:cs="Arial"/>
          <w:sz w:val="22"/>
          <w:szCs w:val="22"/>
        </w:rPr>
        <w:t>Platné technické normy.</w:t>
      </w:r>
    </w:p>
    <w:p w14:paraId="32AF37C9" w14:textId="77777777" w:rsidR="001D5C66" w:rsidRPr="00585DDF" w:rsidRDefault="003F1A75" w:rsidP="008349FE">
      <w:pPr>
        <w:numPr>
          <w:ilvl w:val="0"/>
          <w:numId w:val="13"/>
        </w:numPr>
        <w:spacing w:before="120"/>
        <w:jc w:val="both"/>
        <w:rPr>
          <w:rFonts w:ascii="Arial" w:hAnsi="Arial" w:cs="Arial"/>
          <w:sz w:val="22"/>
          <w:szCs w:val="22"/>
        </w:rPr>
      </w:pPr>
      <w:r w:rsidRPr="003F1A75">
        <w:rPr>
          <w:rFonts w:ascii="Arial" w:hAnsi="Arial" w:cs="Arial"/>
          <w:sz w:val="22"/>
          <w:szCs w:val="22"/>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r w:rsidR="0018778B" w:rsidRPr="00585DDF">
        <w:rPr>
          <w:rFonts w:ascii="Arial" w:hAnsi="Arial" w:cs="Arial"/>
          <w:sz w:val="22"/>
          <w:szCs w:val="22"/>
        </w:rPr>
        <w:t>.</w:t>
      </w:r>
    </w:p>
    <w:p w14:paraId="06FBE3FA" w14:textId="77777777" w:rsidR="0070499D" w:rsidRPr="00585DDF" w:rsidRDefault="002E6D96" w:rsidP="008349FE">
      <w:pPr>
        <w:pStyle w:val="Zkladntextodsazen2"/>
        <w:numPr>
          <w:ilvl w:val="0"/>
          <w:numId w:val="4"/>
        </w:numPr>
        <w:rPr>
          <w:rFonts w:ascii="Arial" w:hAnsi="Arial" w:cs="Arial"/>
          <w:sz w:val="22"/>
          <w:szCs w:val="22"/>
        </w:rPr>
      </w:pPr>
      <w:r w:rsidRPr="00585DDF">
        <w:rPr>
          <w:rFonts w:ascii="Arial" w:hAnsi="Arial" w:cs="Arial"/>
          <w:sz w:val="22"/>
          <w:szCs w:val="22"/>
        </w:rPr>
        <w:t xml:space="preserve">Zhotovitel se touto smlouvou zavazuje provést dílo na svůj náklad a na své nebezpečí v době sjednané v článku V. této smlouvy. Dokončením díla se rozumí </w:t>
      </w:r>
      <w:r w:rsidR="00F364CB" w:rsidRPr="00585DDF">
        <w:rPr>
          <w:rFonts w:ascii="Arial" w:hAnsi="Arial" w:cs="Arial"/>
          <w:sz w:val="22"/>
          <w:szCs w:val="22"/>
        </w:rPr>
        <w:t>splnění podmínek této smlouvy a předání díla objednateli I., který jeho příslušnou část předá neprodleně objednateli II.</w:t>
      </w:r>
    </w:p>
    <w:p w14:paraId="0865AC04" w14:textId="77777777" w:rsidR="002E6D96" w:rsidRPr="00585DDF" w:rsidRDefault="002E6D96" w:rsidP="008349FE">
      <w:pPr>
        <w:pStyle w:val="Zkladntext3"/>
        <w:numPr>
          <w:ilvl w:val="0"/>
          <w:numId w:val="4"/>
        </w:numPr>
        <w:spacing w:before="120"/>
        <w:rPr>
          <w:rFonts w:ascii="Arial" w:hAnsi="Arial" w:cs="Arial"/>
          <w:sz w:val="22"/>
          <w:szCs w:val="22"/>
        </w:rPr>
      </w:pPr>
      <w:r w:rsidRPr="00585DDF">
        <w:rPr>
          <w:rFonts w:ascii="Arial" w:hAnsi="Arial" w:cs="Arial"/>
          <w:sz w:val="22"/>
          <w:szCs w:val="22"/>
        </w:rPr>
        <w:t>Objednatel</w:t>
      </w:r>
      <w:r w:rsidR="009213C0">
        <w:rPr>
          <w:rFonts w:ascii="Arial" w:hAnsi="Arial" w:cs="Arial"/>
          <w:sz w:val="22"/>
          <w:szCs w:val="22"/>
        </w:rPr>
        <w:t>é</w:t>
      </w:r>
      <w:r w:rsidRPr="00585DDF">
        <w:rPr>
          <w:rFonts w:ascii="Arial" w:hAnsi="Arial" w:cs="Arial"/>
          <w:sz w:val="22"/>
          <w:szCs w:val="22"/>
        </w:rPr>
        <w:t xml:space="preserve"> se zavazuj</w:t>
      </w:r>
      <w:r w:rsidR="009213C0">
        <w:rPr>
          <w:rFonts w:ascii="Arial" w:hAnsi="Arial" w:cs="Arial"/>
          <w:sz w:val="22"/>
          <w:szCs w:val="22"/>
        </w:rPr>
        <w:t>í</w:t>
      </w:r>
      <w:r w:rsidRPr="00585DDF">
        <w:rPr>
          <w:rFonts w:ascii="Arial" w:hAnsi="Arial" w:cs="Arial"/>
          <w:sz w:val="22"/>
          <w:szCs w:val="22"/>
        </w:rPr>
        <w:t>, že řádně provedené dílo převezm</w:t>
      </w:r>
      <w:r w:rsidR="009213C0">
        <w:rPr>
          <w:rFonts w:ascii="Arial" w:hAnsi="Arial" w:cs="Arial"/>
          <w:sz w:val="22"/>
          <w:szCs w:val="22"/>
        </w:rPr>
        <w:t>ou</w:t>
      </w:r>
      <w:r w:rsidRPr="00585DDF">
        <w:rPr>
          <w:rFonts w:ascii="Arial" w:hAnsi="Arial" w:cs="Arial"/>
          <w:sz w:val="22"/>
          <w:szCs w:val="22"/>
        </w:rPr>
        <w:t xml:space="preserve"> a zaplatí za něj cenu podle čl. VII. v souladu se zněním uvedeným v čl. VIII. této smlouvy.</w:t>
      </w:r>
    </w:p>
    <w:p w14:paraId="3F84BFCA" w14:textId="77777777" w:rsidR="002E6D96" w:rsidRPr="00585DDF" w:rsidRDefault="002E6D96" w:rsidP="001D5C66">
      <w:pPr>
        <w:jc w:val="both"/>
        <w:rPr>
          <w:rFonts w:ascii="Arial" w:hAnsi="Arial" w:cs="Arial"/>
          <w:snapToGrid w:val="0"/>
          <w:sz w:val="22"/>
          <w:szCs w:val="22"/>
        </w:rPr>
      </w:pPr>
    </w:p>
    <w:p w14:paraId="62BE73E9" w14:textId="77777777" w:rsidR="002E6D96" w:rsidRPr="00585DDF" w:rsidRDefault="002E6D96" w:rsidP="001D5C66">
      <w:pPr>
        <w:jc w:val="both"/>
        <w:rPr>
          <w:rFonts w:ascii="Arial" w:hAnsi="Arial" w:cs="Arial"/>
          <w:b/>
          <w:bCs/>
          <w:snapToGrid w:val="0"/>
          <w:sz w:val="22"/>
          <w:szCs w:val="22"/>
        </w:rPr>
      </w:pPr>
    </w:p>
    <w:p w14:paraId="3F718F15" w14:textId="77777777" w:rsidR="002E6D96" w:rsidRPr="00585DDF" w:rsidRDefault="002E6D96" w:rsidP="003F1A75">
      <w:pPr>
        <w:jc w:val="center"/>
        <w:rPr>
          <w:rFonts w:ascii="Arial" w:hAnsi="Arial" w:cs="Arial"/>
          <w:b/>
          <w:bCs/>
          <w:snapToGrid w:val="0"/>
          <w:sz w:val="22"/>
          <w:szCs w:val="22"/>
        </w:rPr>
      </w:pPr>
      <w:r w:rsidRPr="00585DDF">
        <w:rPr>
          <w:rFonts w:ascii="Arial" w:hAnsi="Arial" w:cs="Arial"/>
          <w:b/>
          <w:bCs/>
          <w:snapToGrid w:val="0"/>
          <w:sz w:val="22"/>
          <w:szCs w:val="22"/>
        </w:rPr>
        <w:t>Čl. II.</w:t>
      </w:r>
    </w:p>
    <w:p w14:paraId="028ADF84" w14:textId="77777777" w:rsidR="002E6D96" w:rsidRPr="00585DDF" w:rsidRDefault="002E6D96" w:rsidP="003F1A75">
      <w:pPr>
        <w:jc w:val="center"/>
        <w:rPr>
          <w:rFonts w:ascii="Arial" w:hAnsi="Arial" w:cs="Arial"/>
          <w:b/>
          <w:bCs/>
          <w:snapToGrid w:val="0"/>
          <w:sz w:val="22"/>
          <w:szCs w:val="22"/>
        </w:rPr>
      </w:pPr>
      <w:r w:rsidRPr="00585DDF">
        <w:rPr>
          <w:rFonts w:ascii="Arial" w:hAnsi="Arial" w:cs="Arial"/>
          <w:b/>
          <w:bCs/>
          <w:snapToGrid w:val="0"/>
          <w:sz w:val="22"/>
          <w:szCs w:val="22"/>
        </w:rPr>
        <w:t>Podklady k provedení díla</w:t>
      </w:r>
    </w:p>
    <w:p w14:paraId="24AD77FD" w14:textId="77777777" w:rsidR="002E6D96" w:rsidRPr="00585DDF" w:rsidRDefault="002E6D96" w:rsidP="008349FE">
      <w:pPr>
        <w:pStyle w:val="Odstavecseseznamem"/>
        <w:numPr>
          <w:ilvl w:val="0"/>
          <w:numId w:val="5"/>
        </w:numPr>
        <w:spacing w:before="120"/>
        <w:jc w:val="both"/>
        <w:rPr>
          <w:rFonts w:ascii="Arial" w:hAnsi="Arial" w:cs="Arial"/>
          <w:snapToGrid w:val="0"/>
        </w:rPr>
      </w:pPr>
      <w:r w:rsidRPr="00585DDF">
        <w:rPr>
          <w:rFonts w:ascii="Arial" w:hAnsi="Arial" w:cs="Arial"/>
          <w:snapToGrid w:val="0"/>
        </w:rPr>
        <w:t>Nabídka zhotovitele ze dne</w:t>
      </w:r>
      <w:r w:rsidR="00257A26" w:rsidRPr="00585DDF">
        <w:rPr>
          <w:rFonts w:ascii="Arial" w:hAnsi="Arial" w:cs="Arial"/>
          <w:snapToGrid w:val="0"/>
        </w:rPr>
        <w:t xml:space="preserve"> </w:t>
      </w:r>
      <w:r w:rsidRPr="00585DDF">
        <w:rPr>
          <w:rFonts w:ascii="Arial" w:hAnsi="Arial" w:cs="Arial"/>
          <w:snapToGrid w:val="0"/>
        </w:rPr>
        <w:t xml:space="preserve"> </w:t>
      </w:r>
      <w:r w:rsidR="003F1A75" w:rsidRPr="00D3283F">
        <w:rPr>
          <w:rFonts w:ascii="Arial" w:hAnsi="Arial" w:cs="Arial"/>
          <w:snapToGrid w:val="0"/>
          <w:highlight w:val="yellow"/>
        </w:rPr>
        <w:t>………</w:t>
      </w:r>
    </w:p>
    <w:p w14:paraId="2DE0DEC2" w14:textId="77777777" w:rsidR="00F81037" w:rsidRPr="003F1A75" w:rsidRDefault="00432EE5" w:rsidP="008349FE">
      <w:pPr>
        <w:pStyle w:val="Odstavecseseznamem"/>
        <w:numPr>
          <w:ilvl w:val="0"/>
          <w:numId w:val="5"/>
        </w:numPr>
        <w:spacing w:before="120"/>
        <w:jc w:val="both"/>
        <w:rPr>
          <w:rFonts w:ascii="Arial" w:hAnsi="Arial" w:cs="Arial"/>
          <w:snapToGrid w:val="0"/>
        </w:rPr>
      </w:pPr>
      <w:r w:rsidRPr="00A55F1C">
        <w:rPr>
          <w:rFonts w:ascii="Arial" w:hAnsi="Arial" w:cs="Arial"/>
          <w:snapToGrid w:val="0"/>
        </w:rPr>
        <w:lastRenderedPageBreak/>
        <w:t>Objednatel</w:t>
      </w:r>
      <w:r w:rsidR="00EF1A50" w:rsidRPr="00A55F1C">
        <w:rPr>
          <w:rFonts w:ascii="Arial" w:hAnsi="Arial" w:cs="Arial"/>
          <w:snapToGrid w:val="0"/>
        </w:rPr>
        <w:t>é</w:t>
      </w:r>
      <w:r w:rsidRPr="00A55F1C">
        <w:rPr>
          <w:rFonts w:ascii="Arial" w:hAnsi="Arial" w:cs="Arial"/>
          <w:snapToGrid w:val="0"/>
        </w:rPr>
        <w:t xml:space="preserve"> se zavazuj</w:t>
      </w:r>
      <w:r w:rsidR="00EF1A50" w:rsidRPr="00A55F1C">
        <w:rPr>
          <w:rFonts w:ascii="Arial" w:hAnsi="Arial" w:cs="Arial"/>
          <w:snapToGrid w:val="0"/>
        </w:rPr>
        <w:t>í</w:t>
      </w:r>
      <w:r w:rsidRPr="00585DDF">
        <w:rPr>
          <w:rFonts w:ascii="Arial" w:hAnsi="Arial" w:cs="Arial"/>
          <w:snapToGrid w:val="0"/>
        </w:rPr>
        <w:t xml:space="preserve"> předat zhotoviteli bezodkladně po podpisu této smlouvy veškeré podklady, které jsou pro zpracování díla k dispozici a nebyly součástí zadávací </w:t>
      </w:r>
      <w:r w:rsidR="00C72090">
        <w:rPr>
          <w:rFonts w:ascii="Arial" w:hAnsi="Arial" w:cs="Arial"/>
          <w:snapToGrid w:val="0"/>
        </w:rPr>
        <w:t>dokumentace</w:t>
      </w:r>
      <w:r w:rsidRPr="00585DDF">
        <w:rPr>
          <w:rFonts w:ascii="Arial" w:hAnsi="Arial" w:cs="Arial"/>
          <w:snapToGrid w:val="0"/>
        </w:rPr>
        <w:t>. O předání podkladů bude sepsán oboustranně podepsaný zápis.</w:t>
      </w:r>
      <w:r w:rsidR="00C72090">
        <w:rPr>
          <w:rFonts w:ascii="Arial" w:hAnsi="Arial" w:cs="Arial"/>
          <w:snapToGrid w:val="0"/>
        </w:rPr>
        <w:t xml:space="preserve"> </w:t>
      </w:r>
      <w:r w:rsidR="00C72090" w:rsidRPr="00FB77E1">
        <w:rPr>
          <w:rFonts w:ascii="Arial" w:hAnsi="Arial" w:cs="Arial"/>
        </w:rPr>
        <w:t>Objednatel</w:t>
      </w:r>
      <w:r w:rsidR="009213C0">
        <w:rPr>
          <w:rFonts w:ascii="Arial" w:hAnsi="Arial" w:cs="Arial"/>
        </w:rPr>
        <w:t xml:space="preserve">é </w:t>
      </w:r>
      <w:r w:rsidR="00C72090" w:rsidRPr="00FB77E1">
        <w:rPr>
          <w:rFonts w:ascii="Arial" w:hAnsi="Arial" w:cs="Arial"/>
        </w:rPr>
        <w:t>se zavazuj</w:t>
      </w:r>
      <w:r w:rsidR="009213C0">
        <w:rPr>
          <w:rFonts w:ascii="Arial" w:hAnsi="Arial" w:cs="Arial"/>
        </w:rPr>
        <w:t>í</w:t>
      </w:r>
      <w:r w:rsidR="00C72090" w:rsidRPr="00FB77E1">
        <w:rPr>
          <w:rFonts w:ascii="Arial" w:hAnsi="Arial" w:cs="Arial"/>
        </w:rPr>
        <w:t xml:space="preserve"> spolupracovat se zhotovitelem při obstarávání dalších nezbytných podkladů.</w:t>
      </w:r>
    </w:p>
    <w:p w14:paraId="26CE8BA6" w14:textId="77777777" w:rsidR="002E6D96" w:rsidRPr="00585DDF" w:rsidRDefault="002E6D96" w:rsidP="00C72090">
      <w:pPr>
        <w:jc w:val="center"/>
        <w:rPr>
          <w:rFonts w:ascii="Arial" w:hAnsi="Arial" w:cs="Arial"/>
          <w:b/>
          <w:bCs/>
          <w:snapToGrid w:val="0"/>
          <w:sz w:val="22"/>
          <w:szCs w:val="22"/>
        </w:rPr>
      </w:pPr>
      <w:r w:rsidRPr="00585DDF">
        <w:rPr>
          <w:rFonts w:ascii="Arial" w:hAnsi="Arial" w:cs="Arial"/>
          <w:b/>
          <w:bCs/>
          <w:snapToGrid w:val="0"/>
          <w:sz w:val="22"/>
          <w:szCs w:val="22"/>
        </w:rPr>
        <w:t>Čl. III.</w:t>
      </w:r>
    </w:p>
    <w:p w14:paraId="5CD02A9B" w14:textId="77777777" w:rsidR="00CD6EA9" w:rsidRDefault="002E6D96" w:rsidP="00C72090">
      <w:pPr>
        <w:jc w:val="center"/>
        <w:rPr>
          <w:rFonts w:ascii="Arial" w:hAnsi="Arial" w:cs="Arial"/>
          <w:b/>
          <w:sz w:val="22"/>
          <w:szCs w:val="22"/>
        </w:rPr>
      </w:pPr>
      <w:r w:rsidRPr="00585DDF">
        <w:rPr>
          <w:rFonts w:ascii="Arial" w:hAnsi="Arial" w:cs="Arial"/>
          <w:b/>
          <w:sz w:val="22"/>
          <w:szCs w:val="22"/>
        </w:rPr>
        <w:t>Rozsah díla</w:t>
      </w:r>
    </w:p>
    <w:p w14:paraId="38FF6B34" w14:textId="77777777" w:rsidR="009213C0" w:rsidRDefault="009213C0" w:rsidP="00C72090">
      <w:pPr>
        <w:jc w:val="center"/>
        <w:rPr>
          <w:rFonts w:ascii="Arial" w:hAnsi="Arial" w:cs="Arial"/>
          <w:b/>
          <w:sz w:val="22"/>
          <w:szCs w:val="22"/>
        </w:rPr>
      </w:pPr>
    </w:p>
    <w:p w14:paraId="39C07D23" w14:textId="77777777" w:rsidR="009213C0" w:rsidRPr="009213C0" w:rsidRDefault="009213C0" w:rsidP="009213C0">
      <w:pPr>
        <w:jc w:val="both"/>
        <w:rPr>
          <w:rFonts w:ascii="Arial" w:hAnsi="Arial" w:cs="Arial"/>
          <w:bCs/>
          <w:sz w:val="22"/>
          <w:szCs w:val="22"/>
        </w:rPr>
      </w:pPr>
      <w:r>
        <w:rPr>
          <w:rFonts w:ascii="Arial" w:hAnsi="Arial" w:cs="Arial"/>
          <w:bCs/>
          <w:sz w:val="22"/>
          <w:szCs w:val="22"/>
        </w:rPr>
        <w:t>Podrobný rozsah díla je stanoven v metodickém pokynu pro zpracování studie v případech pozemkových úprav vyvolaných stavební činností, který tvoří přílohu č.6 zadávací dokumentace.</w:t>
      </w:r>
    </w:p>
    <w:p w14:paraId="288D79FD" w14:textId="77777777" w:rsidR="00CD6EA9" w:rsidRPr="00585DDF" w:rsidRDefault="00CD6EA9" w:rsidP="001D5C66">
      <w:pPr>
        <w:jc w:val="both"/>
        <w:rPr>
          <w:rFonts w:ascii="Arial" w:hAnsi="Arial" w:cs="Arial"/>
          <w:sz w:val="22"/>
          <w:szCs w:val="22"/>
        </w:rPr>
      </w:pPr>
    </w:p>
    <w:p w14:paraId="568DA352" w14:textId="77777777" w:rsidR="00B30037" w:rsidRPr="00585DDF" w:rsidRDefault="00685181" w:rsidP="008349FE">
      <w:pPr>
        <w:pStyle w:val="Odstavecseseznamem"/>
        <w:numPr>
          <w:ilvl w:val="0"/>
          <w:numId w:val="17"/>
        </w:numPr>
        <w:spacing w:before="120"/>
        <w:jc w:val="both"/>
        <w:rPr>
          <w:rFonts w:ascii="Arial" w:hAnsi="Arial" w:cs="Arial"/>
          <w:b/>
          <w:caps/>
        </w:rPr>
      </w:pPr>
      <w:r w:rsidRPr="00A742B8">
        <w:rPr>
          <w:rFonts w:ascii="Arial" w:hAnsi="Arial" w:cs="Arial"/>
          <w:b/>
        </w:rPr>
        <w:t xml:space="preserve">Charakteristika </w:t>
      </w:r>
      <w:r w:rsidR="00A742B8" w:rsidRPr="00A742B8">
        <w:rPr>
          <w:rFonts w:ascii="Arial" w:hAnsi="Arial" w:cs="Arial"/>
          <w:b/>
        </w:rPr>
        <w:t>zájmového území</w:t>
      </w:r>
      <w:r w:rsidR="00B30037" w:rsidRPr="00585DDF">
        <w:rPr>
          <w:rFonts w:ascii="Arial" w:hAnsi="Arial" w:cs="Arial"/>
          <w:b/>
          <w:caps/>
        </w:rPr>
        <w:t xml:space="preserve"> </w:t>
      </w:r>
    </w:p>
    <w:p w14:paraId="12BF546A" w14:textId="77777777" w:rsidR="00884C04" w:rsidRPr="00585DDF" w:rsidRDefault="0000689A" w:rsidP="008349FE">
      <w:pPr>
        <w:pStyle w:val="Odstavecseseznamem"/>
        <w:numPr>
          <w:ilvl w:val="1"/>
          <w:numId w:val="17"/>
        </w:numPr>
        <w:spacing w:before="120" w:after="0"/>
        <w:jc w:val="both"/>
        <w:rPr>
          <w:rFonts w:ascii="Arial" w:hAnsi="Arial" w:cs="Arial"/>
        </w:rPr>
      </w:pPr>
      <w:r w:rsidRPr="00585DDF">
        <w:rPr>
          <w:rFonts w:ascii="Arial" w:eastAsia="Times New Roman" w:hAnsi="Arial" w:cs="Arial"/>
          <w:lang w:eastAsia="cs-CZ"/>
        </w:rPr>
        <w:t>Hospodářské</w:t>
      </w:r>
      <w:r w:rsidR="00884C04" w:rsidRPr="00585DDF">
        <w:rPr>
          <w:rFonts w:ascii="Arial" w:hAnsi="Arial" w:cs="Arial"/>
        </w:rPr>
        <w:t xml:space="preserve"> využití území</w:t>
      </w:r>
    </w:p>
    <w:p w14:paraId="51160EE5" w14:textId="77777777" w:rsidR="00BB1E9E" w:rsidRPr="00876C30" w:rsidRDefault="00BB1E9E" w:rsidP="008349FE">
      <w:pPr>
        <w:pStyle w:val="Zkladntext4"/>
        <w:numPr>
          <w:ilvl w:val="0"/>
          <w:numId w:val="19"/>
        </w:numPr>
        <w:shd w:val="clear" w:color="auto" w:fill="auto"/>
        <w:spacing w:line="240" w:lineRule="auto"/>
        <w:ind w:right="-2"/>
        <w:jc w:val="both"/>
        <w:rPr>
          <w:rFonts w:ascii="Arial" w:hAnsi="Arial" w:cs="Arial"/>
          <w:spacing w:val="0"/>
          <w:sz w:val="22"/>
          <w:szCs w:val="22"/>
        </w:rPr>
      </w:pPr>
      <w:r w:rsidRPr="00876C30">
        <w:rPr>
          <w:rFonts w:ascii="Arial" w:hAnsi="Arial" w:cs="Arial"/>
          <w:spacing w:val="0"/>
          <w:sz w:val="22"/>
          <w:szCs w:val="22"/>
        </w:rPr>
        <w:t xml:space="preserve">Zemědělská výroba (objekty živočišné výroby a rostlinné </w:t>
      </w:r>
      <w:bookmarkStart w:id="0" w:name="_Hlk11315974"/>
      <w:r w:rsidRPr="00876C30">
        <w:rPr>
          <w:rFonts w:ascii="Arial" w:hAnsi="Arial" w:cs="Arial"/>
          <w:spacing w:val="0"/>
          <w:sz w:val="22"/>
          <w:szCs w:val="22"/>
        </w:rPr>
        <w:t>výroby)</w:t>
      </w:r>
      <w:bookmarkEnd w:id="0"/>
      <w:r w:rsidRPr="00876C30">
        <w:rPr>
          <w:rFonts w:ascii="Arial" w:hAnsi="Arial" w:cs="Arial"/>
          <w:spacing w:val="0"/>
          <w:sz w:val="22"/>
          <w:szCs w:val="22"/>
        </w:rPr>
        <w:t xml:space="preserve">. </w:t>
      </w:r>
    </w:p>
    <w:p w14:paraId="56463D5C" w14:textId="77777777" w:rsidR="00BB1E9E" w:rsidRPr="00876C30" w:rsidRDefault="00BB1E9E" w:rsidP="008349FE">
      <w:pPr>
        <w:pStyle w:val="Zkladntext4"/>
        <w:numPr>
          <w:ilvl w:val="0"/>
          <w:numId w:val="19"/>
        </w:numPr>
        <w:shd w:val="clear" w:color="auto" w:fill="auto"/>
        <w:spacing w:line="240" w:lineRule="auto"/>
        <w:ind w:right="2000"/>
        <w:jc w:val="both"/>
        <w:rPr>
          <w:rFonts w:ascii="Arial" w:hAnsi="Arial" w:cs="Arial"/>
          <w:spacing w:val="0"/>
          <w:sz w:val="22"/>
          <w:szCs w:val="22"/>
        </w:rPr>
      </w:pPr>
      <w:r w:rsidRPr="00876C30">
        <w:rPr>
          <w:rFonts w:ascii="Arial" w:hAnsi="Arial" w:cs="Arial"/>
          <w:spacing w:val="0"/>
          <w:sz w:val="22"/>
          <w:szCs w:val="22"/>
        </w:rPr>
        <w:t>Lesní výroba.</w:t>
      </w:r>
    </w:p>
    <w:p w14:paraId="5FACC7EA" w14:textId="77777777" w:rsidR="00BB1E9E" w:rsidRPr="00876C30" w:rsidRDefault="00BB1E9E" w:rsidP="008349FE">
      <w:pPr>
        <w:pStyle w:val="Zkladntext4"/>
        <w:numPr>
          <w:ilvl w:val="0"/>
          <w:numId w:val="19"/>
        </w:numPr>
        <w:shd w:val="clear" w:color="auto" w:fill="auto"/>
        <w:spacing w:line="240" w:lineRule="auto"/>
        <w:ind w:right="260"/>
        <w:jc w:val="both"/>
        <w:rPr>
          <w:rFonts w:ascii="Arial" w:hAnsi="Arial" w:cs="Arial"/>
          <w:spacing w:val="0"/>
          <w:sz w:val="22"/>
          <w:szCs w:val="22"/>
        </w:rPr>
      </w:pPr>
      <w:r w:rsidRPr="00876C30">
        <w:rPr>
          <w:rFonts w:ascii="Arial" w:hAnsi="Arial" w:cs="Arial"/>
          <w:spacing w:val="0"/>
          <w:sz w:val="22"/>
          <w:szCs w:val="22"/>
        </w:rPr>
        <w:t xml:space="preserve">Jiné hospodářské zájmy v území. </w:t>
      </w:r>
    </w:p>
    <w:p w14:paraId="027E3F84" w14:textId="77777777" w:rsidR="00BB1E9E" w:rsidRPr="00876C30" w:rsidRDefault="00BB1E9E" w:rsidP="008349FE">
      <w:pPr>
        <w:pStyle w:val="Zkladntext4"/>
        <w:numPr>
          <w:ilvl w:val="0"/>
          <w:numId w:val="19"/>
        </w:numPr>
        <w:shd w:val="clear" w:color="auto" w:fill="auto"/>
        <w:spacing w:line="240" w:lineRule="auto"/>
        <w:ind w:right="260"/>
        <w:jc w:val="both"/>
        <w:rPr>
          <w:rFonts w:ascii="Arial" w:hAnsi="Arial" w:cs="Arial"/>
          <w:spacing w:val="0"/>
          <w:sz w:val="22"/>
          <w:szCs w:val="22"/>
        </w:rPr>
      </w:pPr>
      <w:r w:rsidRPr="00876C30">
        <w:rPr>
          <w:rFonts w:ascii="Arial" w:hAnsi="Arial" w:cs="Arial"/>
          <w:spacing w:val="0"/>
          <w:sz w:val="22"/>
          <w:szCs w:val="22"/>
        </w:rPr>
        <w:t xml:space="preserve">Struktura zemědělského půdního fondu. </w:t>
      </w:r>
    </w:p>
    <w:p w14:paraId="405766D2" w14:textId="77777777" w:rsidR="00BB1E9E" w:rsidRPr="00876C30" w:rsidRDefault="00BB1E9E" w:rsidP="008349FE">
      <w:pPr>
        <w:pStyle w:val="Zkladntext4"/>
        <w:numPr>
          <w:ilvl w:val="0"/>
          <w:numId w:val="19"/>
        </w:numPr>
        <w:shd w:val="clear" w:color="auto" w:fill="auto"/>
        <w:spacing w:line="240" w:lineRule="auto"/>
        <w:ind w:right="260"/>
        <w:jc w:val="both"/>
        <w:rPr>
          <w:rFonts w:ascii="Arial" w:hAnsi="Arial" w:cs="Arial"/>
          <w:spacing w:val="0"/>
          <w:sz w:val="22"/>
          <w:szCs w:val="22"/>
        </w:rPr>
      </w:pPr>
      <w:r w:rsidRPr="00876C30">
        <w:rPr>
          <w:rFonts w:ascii="Arial" w:hAnsi="Arial" w:cs="Arial"/>
          <w:spacing w:val="0"/>
          <w:sz w:val="22"/>
          <w:szCs w:val="22"/>
        </w:rPr>
        <w:t>Stav polních cest.</w:t>
      </w:r>
    </w:p>
    <w:p w14:paraId="74106526" w14:textId="77777777" w:rsidR="00BB1E9E" w:rsidRPr="00876C30" w:rsidRDefault="00BB1E9E" w:rsidP="008349FE">
      <w:pPr>
        <w:pStyle w:val="Zkladntext4"/>
        <w:numPr>
          <w:ilvl w:val="0"/>
          <w:numId w:val="19"/>
        </w:numPr>
        <w:shd w:val="clear" w:color="auto" w:fill="auto"/>
        <w:spacing w:line="240" w:lineRule="auto"/>
        <w:ind w:right="260"/>
        <w:jc w:val="both"/>
        <w:rPr>
          <w:rFonts w:ascii="Arial" w:hAnsi="Arial" w:cs="Arial"/>
          <w:spacing w:val="0"/>
          <w:sz w:val="22"/>
          <w:szCs w:val="22"/>
        </w:rPr>
      </w:pPr>
      <w:r w:rsidRPr="00876C30">
        <w:rPr>
          <w:rFonts w:ascii="Arial" w:hAnsi="Arial" w:cs="Arial"/>
          <w:spacing w:val="0"/>
          <w:sz w:val="22"/>
          <w:szCs w:val="22"/>
        </w:rPr>
        <w:t>Stav užívání pozemků (produkční bloky).</w:t>
      </w:r>
    </w:p>
    <w:p w14:paraId="34055200" w14:textId="77777777" w:rsidR="008E0734" w:rsidRPr="00BB1E9E" w:rsidRDefault="00BB1E9E" w:rsidP="008349FE">
      <w:pPr>
        <w:pStyle w:val="Zkladntext4"/>
        <w:numPr>
          <w:ilvl w:val="0"/>
          <w:numId w:val="19"/>
        </w:numPr>
        <w:shd w:val="clear" w:color="auto" w:fill="auto"/>
        <w:spacing w:after="240" w:line="240" w:lineRule="auto"/>
        <w:ind w:left="1066" w:right="261" w:hanging="357"/>
        <w:jc w:val="both"/>
        <w:rPr>
          <w:rFonts w:ascii="Arial" w:hAnsi="Arial" w:cs="Arial"/>
          <w:spacing w:val="0"/>
          <w:sz w:val="22"/>
          <w:szCs w:val="22"/>
        </w:rPr>
      </w:pPr>
      <w:r w:rsidRPr="00876C30">
        <w:rPr>
          <w:rFonts w:ascii="Arial" w:hAnsi="Arial" w:cs="Arial"/>
          <w:spacing w:val="0"/>
          <w:sz w:val="22"/>
          <w:szCs w:val="22"/>
        </w:rPr>
        <w:t>Počet hospodařících subjektů.</w:t>
      </w:r>
    </w:p>
    <w:p w14:paraId="4B2792C1" w14:textId="77777777" w:rsidR="00884C04" w:rsidRPr="00585DDF" w:rsidRDefault="00884C04" w:rsidP="008349FE">
      <w:pPr>
        <w:pStyle w:val="Odstavecseseznamem"/>
        <w:numPr>
          <w:ilvl w:val="1"/>
          <w:numId w:val="17"/>
        </w:numPr>
        <w:spacing w:before="120"/>
        <w:jc w:val="both"/>
        <w:rPr>
          <w:rFonts w:ascii="Arial" w:hAnsi="Arial" w:cs="Arial"/>
        </w:rPr>
      </w:pPr>
      <w:r w:rsidRPr="00585DDF">
        <w:rPr>
          <w:rFonts w:ascii="Arial" w:hAnsi="Arial" w:cs="Arial"/>
        </w:rPr>
        <w:t>Vlastnické vztahy k</w:t>
      </w:r>
      <w:r w:rsidR="00AB6A4A" w:rsidRPr="00585DDF">
        <w:rPr>
          <w:rFonts w:ascii="Arial" w:hAnsi="Arial" w:cs="Arial"/>
        </w:rPr>
        <w:t> </w:t>
      </w:r>
      <w:r w:rsidRPr="00585DDF">
        <w:rPr>
          <w:rFonts w:ascii="Arial" w:hAnsi="Arial" w:cs="Arial"/>
        </w:rPr>
        <w:t>pozemkům</w:t>
      </w:r>
    </w:p>
    <w:p w14:paraId="4835DE43" w14:textId="77777777" w:rsidR="00AB6A4A" w:rsidRPr="00585DDF" w:rsidRDefault="00BB1E9E" w:rsidP="008349FE">
      <w:pPr>
        <w:pStyle w:val="Odstavecseseznamem"/>
        <w:numPr>
          <w:ilvl w:val="0"/>
          <w:numId w:val="16"/>
        </w:numPr>
        <w:tabs>
          <w:tab w:val="left" w:pos="1036"/>
        </w:tabs>
        <w:spacing w:line="250" w:lineRule="exact"/>
        <w:ind w:left="993" w:right="20"/>
        <w:jc w:val="both"/>
        <w:rPr>
          <w:rFonts w:ascii="Arial" w:hAnsi="Arial" w:cs="Arial"/>
        </w:rPr>
      </w:pPr>
      <w:r>
        <w:rPr>
          <w:rFonts w:ascii="Arial" w:hAnsi="Arial" w:cs="Arial"/>
        </w:rPr>
        <w:t xml:space="preserve">Hrubá </w:t>
      </w:r>
      <w:r w:rsidR="00AB6A4A" w:rsidRPr="00585DDF">
        <w:rPr>
          <w:rFonts w:ascii="Arial" w:hAnsi="Arial" w:cs="Arial"/>
        </w:rPr>
        <w:t>analýza vlastnických vztahů (počty LV</w:t>
      </w:r>
      <w:r w:rsidR="008E0734">
        <w:rPr>
          <w:rFonts w:ascii="Arial" w:hAnsi="Arial" w:cs="Arial"/>
        </w:rPr>
        <w:t xml:space="preserve"> a</w:t>
      </w:r>
      <w:r w:rsidR="00AB6A4A" w:rsidRPr="00585DDF">
        <w:rPr>
          <w:rFonts w:ascii="Arial" w:hAnsi="Arial" w:cs="Arial"/>
        </w:rPr>
        <w:t xml:space="preserve"> vlastníků)</w:t>
      </w:r>
    </w:p>
    <w:p w14:paraId="559C9C9C" w14:textId="77777777" w:rsidR="00AB6A4A" w:rsidRDefault="00AB6A4A" w:rsidP="008349FE">
      <w:pPr>
        <w:pStyle w:val="Odstavecseseznamem"/>
        <w:numPr>
          <w:ilvl w:val="0"/>
          <w:numId w:val="16"/>
        </w:numPr>
        <w:tabs>
          <w:tab w:val="left" w:pos="1036"/>
        </w:tabs>
        <w:spacing w:line="250" w:lineRule="exact"/>
        <w:ind w:left="993" w:right="20"/>
        <w:jc w:val="both"/>
        <w:rPr>
          <w:rFonts w:ascii="Arial" w:hAnsi="Arial" w:cs="Arial"/>
        </w:rPr>
      </w:pPr>
      <w:r w:rsidRPr="00585DDF">
        <w:rPr>
          <w:rFonts w:ascii="Arial" w:hAnsi="Arial" w:cs="Arial"/>
        </w:rPr>
        <w:t>podíl vlastnictví státní</w:t>
      </w:r>
      <w:r w:rsidR="00BB1E9E">
        <w:rPr>
          <w:rFonts w:ascii="Arial" w:hAnsi="Arial" w:cs="Arial"/>
        </w:rPr>
        <w:t>,</w:t>
      </w:r>
      <w:r w:rsidRPr="00585DDF">
        <w:rPr>
          <w:rFonts w:ascii="Arial" w:hAnsi="Arial" w:cs="Arial"/>
        </w:rPr>
        <w:t xml:space="preserve"> obecní půdy a </w:t>
      </w:r>
      <w:r w:rsidR="00BB1E9E">
        <w:rPr>
          <w:rFonts w:ascii="Arial" w:hAnsi="Arial" w:cs="Arial"/>
        </w:rPr>
        <w:t>soukromé</w:t>
      </w:r>
    </w:p>
    <w:p w14:paraId="7430F891" w14:textId="77777777" w:rsidR="005E6803" w:rsidRDefault="005E6803" w:rsidP="005E6803">
      <w:pPr>
        <w:pStyle w:val="Odstavecseseznamem"/>
        <w:tabs>
          <w:tab w:val="left" w:pos="1036"/>
        </w:tabs>
        <w:spacing w:line="250" w:lineRule="exact"/>
        <w:ind w:left="993" w:right="20"/>
        <w:jc w:val="both"/>
        <w:rPr>
          <w:rFonts w:ascii="Arial" w:hAnsi="Arial" w:cs="Arial"/>
        </w:rPr>
      </w:pPr>
    </w:p>
    <w:p w14:paraId="15BCC219" w14:textId="77777777" w:rsidR="005E6803" w:rsidRPr="00585DDF" w:rsidRDefault="005E6803" w:rsidP="008349FE">
      <w:pPr>
        <w:pStyle w:val="Odstavecseseznamem"/>
        <w:numPr>
          <w:ilvl w:val="1"/>
          <w:numId w:val="17"/>
        </w:numPr>
        <w:spacing w:before="120" w:after="0"/>
        <w:jc w:val="both"/>
        <w:rPr>
          <w:rFonts w:ascii="Arial" w:hAnsi="Arial" w:cs="Arial"/>
        </w:rPr>
      </w:pPr>
      <w:r w:rsidRPr="00585DDF">
        <w:rPr>
          <w:rFonts w:ascii="Arial" w:hAnsi="Arial" w:cs="Arial"/>
        </w:rPr>
        <w:t>Zájmy ochrany přírody a tvorba krajiny</w:t>
      </w:r>
    </w:p>
    <w:p w14:paraId="056EF075" w14:textId="77777777" w:rsidR="00BB1E9E" w:rsidRPr="00876C30" w:rsidRDefault="00BB1E9E" w:rsidP="008349FE">
      <w:pPr>
        <w:pStyle w:val="Zkladntext4"/>
        <w:numPr>
          <w:ilvl w:val="0"/>
          <w:numId w:val="20"/>
        </w:numPr>
        <w:shd w:val="clear" w:color="auto" w:fill="auto"/>
        <w:spacing w:line="240" w:lineRule="auto"/>
        <w:jc w:val="both"/>
        <w:rPr>
          <w:rFonts w:ascii="Arial" w:hAnsi="Arial" w:cs="Arial"/>
          <w:spacing w:val="0"/>
          <w:sz w:val="22"/>
          <w:szCs w:val="22"/>
        </w:rPr>
      </w:pPr>
      <w:r w:rsidRPr="00876C30">
        <w:rPr>
          <w:rFonts w:ascii="Arial" w:hAnsi="Arial" w:cs="Arial"/>
          <w:spacing w:val="0"/>
          <w:sz w:val="22"/>
          <w:szCs w:val="22"/>
        </w:rPr>
        <w:t>Hranice zvláště chráněných území, VKP.</w:t>
      </w:r>
    </w:p>
    <w:p w14:paraId="0C0B74E6" w14:textId="77777777" w:rsidR="00BB1E9E" w:rsidRPr="00876C30" w:rsidRDefault="00BB1E9E" w:rsidP="008349FE">
      <w:pPr>
        <w:pStyle w:val="Zkladntext4"/>
        <w:numPr>
          <w:ilvl w:val="0"/>
          <w:numId w:val="20"/>
        </w:numPr>
        <w:shd w:val="clear" w:color="auto" w:fill="auto"/>
        <w:spacing w:line="240" w:lineRule="auto"/>
        <w:ind w:right="260"/>
        <w:jc w:val="both"/>
        <w:rPr>
          <w:rFonts w:ascii="Arial" w:hAnsi="Arial" w:cs="Arial"/>
          <w:spacing w:val="0"/>
          <w:sz w:val="22"/>
          <w:szCs w:val="22"/>
        </w:rPr>
      </w:pPr>
      <w:r w:rsidRPr="00876C30">
        <w:rPr>
          <w:rFonts w:ascii="Arial" w:hAnsi="Arial" w:cs="Arial"/>
          <w:spacing w:val="0"/>
          <w:sz w:val="22"/>
          <w:szCs w:val="22"/>
        </w:rPr>
        <w:t>Hranice skladebních prvků ÚSES dle platných ÚSES ČR nadregionální, regionální a zejména místní úrovně.</w:t>
      </w:r>
    </w:p>
    <w:p w14:paraId="2E905E78" w14:textId="77777777" w:rsidR="00BB1E9E" w:rsidRPr="00876C30" w:rsidRDefault="00BB1E9E" w:rsidP="008349FE">
      <w:pPr>
        <w:pStyle w:val="Zkladntext4"/>
        <w:numPr>
          <w:ilvl w:val="0"/>
          <w:numId w:val="20"/>
        </w:numPr>
        <w:shd w:val="clear" w:color="auto" w:fill="auto"/>
        <w:spacing w:after="240" w:line="240" w:lineRule="auto"/>
        <w:jc w:val="both"/>
        <w:rPr>
          <w:rFonts w:ascii="Arial" w:hAnsi="Arial" w:cs="Arial"/>
          <w:spacing w:val="0"/>
          <w:sz w:val="22"/>
          <w:szCs w:val="22"/>
        </w:rPr>
      </w:pPr>
      <w:r w:rsidRPr="00876C30">
        <w:rPr>
          <w:rFonts w:ascii="Arial" w:hAnsi="Arial" w:cs="Arial"/>
          <w:spacing w:val="0"/>
          <w:sz w:val="22"/>
          <w:szCs w:val="22"/>
        </w:rPr>
        <w:t>Další (např. hranice ptačích oblastí, hranice evropsky významných lokalit).</w:t>
      </w:r>
    </w:p>
    <w:p w14:paraId="7384DCEF" w14:textId="77777777" w:rsidR="005E6803" w:rsidRPr="00585DDF" w:rsidRDefault="005E6803" w:rsidP="008349FE">
      <w:pPr>
        <w:pStyle w:val="Odstavecseseznamem"/>
        <w:numPr>
          <w:ilvl w:val="1"/>
          <w:numId w:val="17"/>
        </w:numPr>
        <w:spacing w:before="120" w:after="0"/>
        <w:jc w:val="both"/>
        <w:rPr>
          <w:rFonts w:ascii="Arial" w:hAnsi="Arial" w:cs="Arial"/>
        </w:rPr>
      </w:pPr>
      <w:r w:rsidRPr="00585DDF">
        <w:rPr>
          <w:rFonts w:ascii="Arial" w:hAnsi="Arial" w:cs="Arial"/>
        </w:rPr>
        <w:t>Vodohospodářské poměry</w:t>
      </w:r>
      <w:r w:rsidR="003B43B6">
        <w:rPr>
          <w:rFonts w:ascii="Arial" w:hAnsi="Arial" w:cs="Arial"/>
        </w:rPr>
        <w:t xml:space="preserve"> </w:t>
      </w:r>
      <w:r w:rsidR="003B43B6" w:rsidRPr="003B43B6">
        <w:rPr>
          <w:rFonts w:ascii="Arial" w:hAnsi="Arial" w:cs="Arial"/>
        </w:rPr>
        <w:t>– vyhodnocení a doplnění podkladů zpracovaných stavebníkem</w:t>
      </w:r>
    </w:p>
    <w:p w14:paraId="4B1CB7A2" w14:textId="77777777" w:rsidR="00BB1E9E" w:rsidRPr="00876C30" w:rsidRDefault="00BB1E9E" w:rsidP="008349FE">
      <w:pPr>
        <w:pStyle w:val="Zkladntext4"/>
        <w:numPr>
          <w:ilvl w:val="0"/>
          <w:numId w:val="21"/>
        </w:numPr>
        <w:shd w:val="clear" w:color="auto" w:fill="auto"/>
        <w:spacing w:line="240" w:lineRule="auto"/>
        <w:ind w:left="1134" w:hanging="425"/>
        <w:jc w:val="both"/>
        <w:rPr>
          <w:rFonts w:ascii="Arial" w:hAnsi="Arial" w:cs="Arial"/>
          <w:spacing w:val="0"/>
          <w:sz w:val="22"/>
          <w:szCs w:val="22"/>
        </w:rPr>
      </w:pPr>
      <w:r w:rsidRPr="00876C30">
        <w:rPr>
          <w:rFonts w:ascii="Arial" w:hAnsi="Arial" w:cs="Arial"/>
          <w:spacing w:val="0"/>
          <w:sz w:val="22"/>
          <w:szCs w:val="22"/>
        </w:rPr>
        <w:t>Vodní toky.</w:t>
      </w:r>
    </w:p>
    <w:p w14:paraId="27BD909A" w14:textId="77777777" w:rsidR="00BB1E9E" w:rsidRPr="00876C30" w:rsidRDefault="00BB1E9E" w:rsidP="008349FE">
      <w:pPr>
        <w:pStyle w:val="Zkladntext4"/>
        <w:numPr>
          <w:ilvl w:val="0"/>
          <w:numId w:val="21"/>
        </w:numPr>
        <w:shd w:val="clear" w:color="auto" w:fill="auto"/>
        <w:spacing w:line="240" w:lineRule="auto"/>
        <w:ind w:left="1134" w:right="260" w:hanging="425"/>
        <w:jc w:val="both"/>
        <w:rPr>
          <w:rFonts w:ascii="Arial" w:hAnsi="Arial" w:cs="Arial"/>
          <w:spacing w:val="0"/>
          <w:sz w:val="22"/>
          <w:szCs w:val="22"/>
        </w:rPr>
      </w:pPr>
      <w:r w:rsidRPr="00876C30">
        <w:rPr>
          <w:rFonts w:ascii="Arial" w:hAnsi="Arial" w:cs="Arial"/>
          <w:spacing w:val="0"/>
          <w:sz w:val="22"/>
          <w:szCs w:val="22"/>
        </w:rPr>
        <w:t>Drobné vodní toky.</w:t>
      </w:r>
    </w:p>
    <w:p w14:paraId="2E613A1D" w14:textId="77777777" w:rsidR="00BB1E9E" w:rsidRPr="00876C30" w:rsidRDefault="00BB1E9E" w:rsidP="008349FE">
      <w:pPr>
        <w:pStyle w:val="Zkladntext4"/>
        <w:numPr>
          <w:ilvl w:val="0"/>
          <w:numId w:val="21"/>
        </w:numPr>
        <w:shd w:val="clear" w:color="auto" w:fill="auto"/>
        <w:spacing w:line="240" w:lineRule="auto"/>
        <w:ind w:left="1134" w:right="260" w:hanging="425"/>
        <w:jc w:val="both"/>
        <w:rPr>
          <w:rFonts w:ascii="Arial" w:hAnsi="Arial" w:cs="Arial"/>
          <w:spacing w:val="0"/>
          <w:sz w:val="22"/>
          <w:szCs w:val="22"/>
        </w:rPr>
      </w:pPr>
      <w:r w:rsidRPr="00876C30">
        <w:rPr>
          <w:rFonts w:ascii="Arial" w:hAnsi="Arial" w:cs="Arial"/>
          <w:spacing w:val="0"/>
          <w:sz w:val="22"/>
          <w:szCs w:val="22"/>
        </w:rPr>
        <w:t>Svodné, záchytné a odvodňovací příkopy atd.</w:t>
      </w:r>
    </w:p>
    <w:p w14:paraId="62FF4007" w14:textId="77777777" w:rsidR="00BB1E9E" w:rsidRPr="00876C30" w:rsidRDefault="00BB1E9E" w:rsidP="008349FE">
      <w:pPr>
        <w:pStyle w:val="Zkladntext4"/>
        <w:numPr>
          <w:ilvl w:val="0"/>
          <w:numId w:val="21"/>
        </w:numPr>
        <w:shd w:val="clear" w:color="auto" w:fill="auto"/>
        <w:spacing w:line="240" w:lineRule="auto"/>
        <w:ind w:left="1134" w:right="260" w:hanging="425"/>
        <w:jc w:val="both"/>
        <w:rPr>
          <w:rFonts w:ascii="Arial" w:hAnsi="Arial" w:cs="Arial"/>
          <w:spacing w:val="0"/>
          <w:sz w:val="22"/>
          <w:szCs w:val="22"/>
        </w:rPr>
      </w:pPr>
      <w:r w:rsidRPr="00876C30">
        <w:rPr>
          <w:rFonts w:ascii="Arial" w:hAnsi="Arial" w:cs="Arial"/>
          <w:spacing w:val="0"/>
          <w:sz w:val="22"/>
          <w:szCs w:val="22"/>
        </w:rPr>
        <w:t>Ochranná pásma vodních zdrojů.</w:t>
      </w:r>
    </w:p>
    <w:p w14:paraId="7548300B" w14:textId="77777777" w:rsidR="00BB1E9E" w:rsidRPr="00876C30" w:rsidRDefault="00BB1E9E" w:rsidP="008349FE">
      <w:pPr>
        <w:pStyle w:val="Zkladntext4"/>
        <w:numPr>
          <w:ilvl w:val="0"/>
          <w:numId w:val="21"/>
        </w:numPr>
        <w:shd w:val="clear" w:color="auto" w:fill="auto"/>
        <w:spacing w:line="240" w:lineRule="auto"/>
        <w:ind w:left="1134" w:right="260" w:hanging="425"/>
        <w:jc w:val="both"/>
        <w:rPr>
          <w:rFonts w:ascii="Arial" w:hAnsi="Arial" w:cs="Arial"/>
          <w:spacing w:val="0"/>
          <w:sz w:val="22"/>
          <w:szCs w:val="22"/>
        </w:rPr>
      </w:pPr>
      <w:r w:rsidRPr="00876C30">
        <w:rPr>
          <w:rFonts w:ascii="Arial" w:hAnsi="Arial" w:cs="Arial"/>
          <w:spacing w:val="0"/>
          <w:sz w:val="22"/>
          <w:szCs w:val="22"/>
        </w:rPr>
        <w:t>Vymezení míst soustředěného odtoku povrchových vod, celkové posouzení odtokových poměrů území (zejména z pohledu možnosti přívalových vod).</w:t>
      </w:r>
    </w:p>
    <w:p w14:paraId="6D681E97" w14:textId="77777777" w:rsidR="00BB1E9E" w:rsidRPr="00876C30" w:rsidRDefault="00BB1E9E" w:rsidP="008349FE">
      <w:pPr>
        <w:pStyle w:val="Zkladntext4"/>
        <w:numPr>
          <w:ilvl w:val="0"/>
          <w:numId w:val="21"/>
        </w:numPr>
        <w:shd w:val="clear" w:color="auto" w:fill="auto"/>
        <w:spacing w:line="240" w:lineRule="auto"/>
        <w:ind w:left="1134" w:right="260" w:hanging="425"/>
        <w:jc w:val="both"/>
        <w:rPr>
          <w:rFonts w:ascii="Arial" w:hAnsi="Arial" w:cs="Arial"/>
          <w:spacing w:val="0"/>
          <w:sz w:val="22"/>
          <w:szCs w:val="22"/>
        </w:rPr>
      </w:pPr>
      <w:r w:rsidRPr="00876C30">
        <w:rPr>
          <w:rStyle w:val="Zkladntext1"/>
          <w:rFonts w:ascii="Arial" w:hAnsi="Arial" w:cs="Arial"/>
          <w:spacing w:val="0"/>
          <w:sz w:val="22"/>
          <w:szCs w:val="22"/>
        </w:rPr>
        <w:t xml:space="preserve">Vymezení záplavových </w:t>
      </w:r>
      <w:r w:rsidRPr="00876C30">
        <w:rPr>
          <w:rFonts w:ascii="Arial" w:hAnsi="Arial" w:cs="Arial"/>
          <w:spacing w:val="0"/>
          <w:sz w:val="22"/>
          <w:szCs w:val="22"/>
        </w:rPr>
        <w:t>území.</w:t>
      </w:r>
    </w:p>
    <w:p w14:paraId="4E6A65CA" w14:textId="77777777" w:rsidR="008E0734" w:rsidRPr="00BB1E9E" w:rsidRDefault="00BB1E9E" w:rsidP="008349FE">
      <w:pPr>
        <w:pStyle w:val="Zkladntext4"/>
        <w:numPr>
          <w:ilvl w:val="0"/>
          <w:numId w:val="21"/>
        </w:numPr>
        <w:shd w:val="clear" w:color="auto" w:fill="auto"/>
        <w:spacing w:after="240" w:line="240" w:lineRule="auto"/>
        <w:ind w:left="1134" w:hanging="425"/>
        <w:jc w:val="both"/>
        <w:rPr>
          <w:rFonts w:ascii="Arial" w:hAnsi="Arial" w:cs="Arial"/>
          <w:spacing w:val="0"/>
          <w:sz w:val="22"/>
          <w:szCs w:val="22"/>
        </w:rPr>
      </w:pPr>
      <w:r w:rsidRPr="00876C30">
        <w:rPr>
          <w:rFonts w:ascii="Arial" w:hAnsi="Arial" w:cs="Arial"/>
          <w:spacing w:val="0"/>
          <w:sz w:val="22"/>
          <w:szCs w:val="22"/>
        </w:rPr>
        <w:t>Stavby k vodohospodářským melioracím pozemků.</w:t>
      </w:r>
    </w:p>
    <w:p w14:paraId="62CFD59D" w14:textId="77777777" w:rsidR="00884C04" w:rsidRPr="00585DDF" w:rsidRDefault="00BB1E9E" w:rsidP="008349FE">
      <w:pPr>
        <w:pStyle w:val="Odstavecseseznamem"/>
        <w:numPr>
          <w:ilvl w:val="1"/>
          <w:numId w:val="17"/>
        </w:numPr>
        <w:spacing w:before="120" w:after="0"/>
        <w:jc w:val="both"/>
        <w:rPr>
          <w:rFonts w:ascii="Arial" w:hAnsi="Arial" w:cs="Arial"/>
        </w:rPr>
      </w:pPr>
      <w:r>
        <w:rPr>
          <w:rFonts w:ascii="Arial" w:hAnsi="Arial" w:cs="Arial"/>
        </w:rPr>
        <w:t>Další faktory</w:t>
      </w:r>
    </w:p>
    <w:p w14:paraId="5A42E311" w14:textId="77777777" w:rsidR="00BB1E9E" w:rsidRPr="00876C30" w:rsidRDefault="00BB1E9E" w:rsidP="008349FE">
      <w:pPr>
        <w:pStyle w:val="Zkladntext4"/>
        <w:numPr>
          <w:ilvl w:val="0"/>
          <w:numId w:val="22"/>
        </w:numPr>
        <w:shd w:val="clear" w:color="auto" w:fill="auto"/>
        <w:spacing w:line="240" w:lineRule="auto"/>
        <w:ind w:left="1134" w:right="260" w:hanging="425"/>
        <w:jc w:val="both"/>
        <w:rPr>
          <w:rFonts w:ascii="Arial" w:hAnsi="Arial" w:cs="Arial"/>
          <w:spacing w:val="0"/>
          <w:sz w:val="22"/>
          <w:szCs w:val="22"/>
        </w:rPr>
      </w:pPr>
      <w:r w:rsidRPr="00876C30">
        <w:rPr>
          <w:rFonts w:ascii="Arial" w:hAnsi="Arial" w:cs="Arial"/>
          <w:spacing w:val="0"/>
          <w:sz w:val="22"/>
          <w:szCs w:val="22"/>
        </w:rPr>
        <w:t>Ohrožení vodní a větrnou erozí.</w:t>
      </w:r>
    </w:p>
    <w:p w14:paraId="530DE6C1" w14:textId="77777777" w:rsidR="00BB1E9E" w:rsidRPr="00876C30" w:rsidRDefault="00BB1E9E" w:rsidP="008349FE">
      <w:pPr>
        <w:pStyle w:val="Zkladntext4"/>
        <w:numPr>
          <w:ilvl w:val="0"/>
          <w:numId w:val="22"/>
        </w:numPr>
        <w:shd w:val="clear" w:color="auto" w:fill="auto"/>
        <w:spacing w:line="240" w:lineRule="auto"/>
        <w:ind w:left="1134" w:right="260" w:hanging="425"/>
        <w:jc w:val="both"/>
        <w:rPr>
          <w:rFonts w:ascii="Arial" w:hAnsi="Arial" w:cs="Arial"/>
          <w:spacing w:val="0"/>
          <w:sz w:val="22"/>
          <w:szCs w:val="22"/>
        </w:rPr>
      </w:pPr>
      <w:r w:rsidRPr="00876C30">
        <w:rPr>
          <w:rFonts w:ascii="Arial" w:hAnsi="Arial" w:cs="Arial"/>
          <w:spacing w:val="0"/>
          <w:sz w:val="22"/>
          <w:szCs w:val="22"/>
        </w:rPr>
        <w:t>Pedologické poměry (BPEJ).</w:t>
      </w:r>
    </w:p>
    <w:p w14:paraId="575A6350" w14:textId="77777777" w:rsidR="00BB1E9E" w:rsidRPr="00876C30" w:rsidRDefault="00BB1E9E" w:rsidP="008349FE">
      <w:pPr>
        <w:pStyle w:val="Zkladntext4"/>
        <w:numPr>
          <w:ilvl w:val="0"/>
          <w:numId w:val="22"/>
        </w:numPr>
        <w:shd w:val="clear" w:color="auto" w:fill="auto"/>
        <w:spacing w:line="240" w:lineRule="auto"/>
        <w:ind w:left="1134" w:right="260" w:hanging="425"/>
        <w:jc w:val="both"/>
        <w:rPr>
          <w:rFonts w:ascii="Arial" w:hAnsi="Arial" w:cs="Arial"/>
          <w:spacing w:val="0"/>
          <w:sz w:val="22"/>
          <w:szCs w:val="22"/>
        </w:rPr>
      </w:pPr>
      <w:r w:rsidRPr="00876C30">
        <w:rPr>
          <w:rFonts w:ascii="Arial" w:hAnsi="Arial" w:cs="Arial"/>
          <w:spacing w:val="0"/>
          <w:sz w:val="22"/>
          <w:szCs w:val="22"/>
        </w:rPr>
        <w:t>Dočasné zábory stavbou - půdního fondu.</w:t>
      </w:r>
    </w:p>
    <w:p w14:paraId="41A0CECD" w14:textId="77777777" w:rsidR="00BB1E9E" w:rsidRPr="00876C30" w:rsidRDefault="00BB1E9E" w:rsidP="008349FE">
      <w:pPr>
        <w:pStyle w:val="Zkladntext4"/>
        <w:numPr>
          <w:ilvl w:val="0"/>
          <w:numId w:val="22"/>
        </w:numPr>
        <w:shd w:val="clear" w:color="auto" w:fill="auto"/>
        <w:spacing w:line="240" w:lineRule="auto"/>
        <w:ind w:left="1134" w:hanging="425"/>
        <w:jc w:val="both"/>
        <w:rPr>
          <w:rFonts w:ascii="Arial" w:hAnsi="Arial" w:cs="Arial"/>
          <w:spacing w:val="0"/>
          <w:sz w:val="22"/>
          <w:szCs w:val="22"/>
        </w:rPr>
      </w:pPr>
      <w:r w:rsidRPr="00876C30">
        <w:rPr>
          <w:rFonts w:ascii="Arial" w:hAnsi="Arial" w:cs="Arial"/>
          <w:spacing w:val="0"/>
          <w:sz w:val="22"/>
          <w:szCs w:val="22"/>
        </w:rPr>
        <w:t>Dočasné zábory stavbou - pozemků určených pro plnění funkcí lesa.</w:t>
      </w:r>
    </w:p>
    <w:p w14:paraId="512A670A" w14:textId="77777777" w:rsidR="00BC6CA1" w:rsidRDefault="00BC6CA1">
      <w:pPr>
        <w:rPr>
          <w:rFonts w:ascii="Arial" w:eastAsia="Georgia" w:hAnsi="Arial" w:cs="Arial"/>
          <w:b/>
          <w:sz w:val="22"/>
          <w:szCs w:val="22"/>
          <w:lang w:eastAsia="en-US"/>
        </w:rPr>
      </w:pPr>
    </w:p>
    <w:p w14:paraId="62BFB8EE" w14:textId="77777777" w:rsidR="009213C0" w:rsidRDefault="009213C0">
      <w:pPr>
        <w:rPr>
          <w:rFonts w:ascii="Arial" w:eastAsia="Georgia" w:hAnsi="Arial" w:cs="Arial"/>
          <w:b/>
          <w:sz w:val="22"/>
          <w:szCs w:val="22"/>
          <w:lang w:eastAsia="en-US"/>
        </w:rPr>
      </w:pPr>
    </w:p>
    <w:p w14:paraId="70267B8B" w14:textId="77777777" w:rsidR="009213C0" w:rsidRDefault="009213C0">
      <w:pPr>
        <w:rPr>
          <w:rFonts w:ascii="Arial" w:eastAsia="Georgia" w:hAnsi="Arial" w:cs="Arial"/>
          <w:b/>
          <w:sz w:val="22"/>
          <w:szCs w:val="22"/>
          <w:lang w:eastAsia="en-US"/>
        </w:rPr>
      </w:pPr>
    </w:p>
    <w:p w14:paraId="0F5E71B8" w14:textId="77777777" w:rsidR="00D91C70" w:rsidRPr="00A742B8" w:rsidRDefault="00D91C70" w:rsidP="008349FE">
      <w:pPr>
        <w:pStyle w:val="Odstavecseseznamem"/>
        <w:numPr>
          <w:ilvl w:val="0"/>
          <w:numId w:val="17"/>
        </w:numPr>
        <w:spacing w:before="120"/>
        <w:jc w:val="both"/>
        <w:rPr>
          <w:rFonts w:ascii="Arial" w:hAnsi="Arial" w:cs="Arial"/>
          <w:b/>
        </w:rPr>
      </w:pPr>
      <w:r w:rsidRPr="00A742B8">
        <w:rPr>
          <w:rFonts w:ascii="Arial" w:hAnsi="Arial" w:cs="Arial"/>
          <w:b/>
        </w:rPr>
        <w:lastRenderedPageBreak/>
        <w:t>V</w:t>
      </w:r>
      <w:r w:rsidR="006751CA" w:rsidRPr="00A742B8">
        <w:rPr>
          <w:rFonts w:ascii="Arial" w:hAnsi="Arial" w:cs="Arial"/>
          <w:b/>
        </w:rPr>
        <w:t>ýstupy studie</w:t>
      </w:r>
    </w:p>
    <w:p w14:paraId="353D5AD0" w14:textId="77777777" w:rsidR="00D91C70" w:rsidRDefault="00D91C70" w:rsidP="001D5C66">
      <w:pPr>
        <w:spacing w:before="180" w:line="283" w:lineRule="exact"/>
        <w:ind w:left="100" w:right="40"/>
        <w:jc w:val="both"/>
        <w:rPr>
          <w:rFonts w:ascii="Arial" w:hAnsi="Arial" w:cs="Arial"/>
          <w:sz w:val="22"/>
          <w:szCs w:val="22"/>
        </w:rPr>
      </w:pPr>
      <w:r w:rsidRPr="00585DDF">
        <w:rPr>
          <w:rFonts w:ascii="Arial" w:hAnsi="Arial" w:cs="Arial"/>
          <w:sz w:val="22"/>
          <w:szCs w:val="22"/>
        </w:rPr>
        <w:t>Kromě rozdělení na území přímo dotčené stavbou (A) a ostatní řešené (B) včetně stanovení finančních nákladů, bude studie obsahovat tyto výstupy:</w:t>
      </w:r>
    </w:p>
    <w:p w14:paraId="0DD1B588" w14:textId="77777777" w:rsidR="00BB1E9E" w:rsidRPr="00BB1E9E" w:rsidRDefault="00BB1E9E" w:rsidP="008349FE">
      <w:pPr>
        <w:widowControl w:val="0"/>
        <w:numPr>
          <w:ilvl w:val="0"/>
          <w:numId w:val="24"/>
        </w:numPr>
        <w:spacing w:after="160" w:line="259" w:lineRule="auto"/>
        <w:ind w:left="709" w:hanging="349"/>
        <w:jc w:val="both"/>
        <w:rPr>
          <w:rFonts w:ascii="Arial" w:hAnsi="Arial" w:cs="Arial"/>
          <w:sz w:val="22"/>
          <w:szCs w:val="22"/>
          <w:lang w:eastAsia="en-US"/>
        </w:rPr>
      </w:pPr>
      <w:r w:rsidRPr="00BB1E9E">
        <w:rPr>
          <w:rFonts w:ascii="Arial" w:hAnsi="Arial" w:cs="Arial"/>
          <w:sz w:val="22"/>
          <w:szCs w:val="22"/>
          <w:lang w:eastAsia="en-US"/>
        </w:rPr>
        <w:t xml:space="preserve">Doporučení úprav a změn dopravního systému, zejména křížení liniové stavby </w:t>
      </w:r>
      <w:r w:rsidRPr="00BB1E9E">
        <w:rPr>
          <w:rFonts w:ascii="Arial" w:hAnsi="Arial" w:cs="Arial"/>
          <w:sz w:val="22"/>
          <w:szCs w:val="22"/>
          <w:lang w:eastAsia="en-US"/>
        </w:rPr>
        <w:br/>
        <w:t xml:space="preserve">se stávajícími komunikacemi, včetně vyhodnocení střetů s existujícími </w:t>
      </w:r>
      <w:r w:rsidRPr="00BB1E9E">
        <w:rPr>
          <w:rFonts w:ascii="Arial" w:hAnsi="Arial" w:cs="Arial"/>
          <w:sz w:val="22"/>
          <w:szCs w:val="22"/>
          <w:lang w:eastAsia="en-US"/>
        </w:rPr>
        <w:br/>
        <w:t>a navrhovanými polními cestami tak, aby byl zabezpečen přístup k pozemkům a umožněno hospodaření na zemědělské, příp. lesní půdě.</w:t>
      </w:r>
    </w:p>
    <w:p w14:paraId="412DDF53" w14:textId="77777777" w:rsidR="00BB1E9E" w:rsidRPr="00BB1E9E" w:rsidRDefault="00BB1E9E" w:rsidP="008349FE">
      <w:pPr>
        <w:widowControl w:val="0"/>
        <w:numPr>
          <w:ilvl w:val="0"/>
          <w:numId w:val="23"/>
        </w:numPr>
        <w:spacing w:after="160" w:line="259" w:lineRule="auto"/>
        <w:ind w:left="709" w:hanging="349"/>
        <w:jc w:val="both"/>
        <w:rPr>
          <w:rFonts w:ascii="Arial" w:hAnsi="Arial" w:cs="Arial"/>
          <w:sz w:val="22"/>
          <w:szCs w:val="22"/>
          <w:lang w:eastAsia="en-US"/>
        </w:rPr>
      </w:pPr>
      <w:r w:rsidRPr="00BB1E9E">
        <w:rPr>
          <w:rFonts w:ascii="Arial" w:hAnsi="Arial" w:cs="Arial"/>
          <w:sz w:val="22"/>
          <w:szCs w:val="22"/>
          <w:lang w:eastAsia="en-US"/>
        </w:rPr>
        <w:t>Vymezení změny organizace půdního fondu dle skutečného zásahu liniové stavby do ucelených produkčních bloků.</w:t>
      </w:r>
    </w:p>
    <w:p w14:paraId="17DD407B" w14:textId="77777777" w:rsidR="00BB1E9E" w:rsidRPr="00BB1E9E" w:rsidRDefault="00BB1E9E" w:rsidP="008349FE">
      <w:pPr>
        <w:widowControl w:val="0"/>
        <w:numPr>
          <w:ilvl w:val="0"/>
          <w:numId w:val="23"/>
        </w:numPr>
        <w:spacing w:after="160" w:line="259" w:lineRule="auto"/>
        <w:ind w:left="709" w:hanging="349"/>
        <w:jc w:val="both"/>
        <w:rPr>
          <w:rFonts w:ascii="Arial" w:hAnsi="Arial" w:cs="Arial"/>
          <w:sz w:val="22"/>
          <w:szCs w:val="22"/>
          <w:lang w:eastAsia="en-US"/>
        </w:rPr>
      </w:pPr>
      <w:r w:rsidRPr="00BB1E9E">
        <w:rPr>
          <w:rFonts w:ascii="Arial" w:hAnsi="Arial" w:cs="Arial"/>
          <w:sz w:val="22"/>
          <w:szCs w:val="22"/>
          <w:lang w:eastAsia="en-US"/>
        </w:rPr>
        <w:t>Vyhodnocení hydrologických poměrů území a vytipování kritických míst a lokalit včetně předběžného návrhu opatření.</w:t>
      </w:r>
    </w:p>
    <w:p w14:paraId="1DFF738C" w14:textId="77777777" w:rsidR="00BB1E9E" w:rsidRPr="00BB1E9E" w:rsidRDefault="00BB1E9E" w:rsidP="008349FE">
      <w:pPr>
        <w:widowControl w:val="0"/>
        <w:numPr>
          <w:ilvl w:val="0"/>
          <w:numId w:val="23"/>
        </w:numPr>
        <w:spacing w:after="160" w:line="259" w:lineRule="auto"/>
        <w:ind w:left="709" w:hanging="349"/>
        <w:jc w:val="both"/>
        <w:rPr>
          <w:rFonts w:ascii="Arial" w:hAnsi="Arial" w:cs="Arial"/>
          <w:sz w:val="22"/>
          <w:szCs w:val="22"/>
          <w:lang w:eastAsia="en-US"/>
        </w:rPr>
      </w:pPr>
      <w:r w:rsidRPr="00BB1E9E">
        <w:rPr>
          <w:rFonts w:ascii="Arial" w:hAnsi="Arial" w:cs="Arial"/>
          <w:sz w:val="22"/>
          <w:szCs w:val="22"/>
          <w:lang w:eastAsia="en-US"/>
        </w:rPr>
        <w:t>Vyhodnocení a zpracování požadavků na ochranu přírody a krajiny a na ochranu zemědělského půdního fondu.</w:t>
      </w:r>
    </w:p>
    <w:p w14:paraId="6C00728F" w14:textId="77777777" w:rsidR="00BB1E9E" w:rsidRPr="00BB1E9E" w:rsidRDefault="00BB1E9E" w:rsidP="008349FE">
      <w:pPr>
        <w:widowControl w:val="0"/>
        <w:numPr>
          <w:ilvl w:val="0"/>
          <w:numId w:val="23"/>
        </w:numPr>
        <w:spacing w:after="160" w:line="259" w:lineRule="auto"/>
        <w:ind w:left="709" w:hanging="349"/>
        <w:jc w:val="both"/>
        <w:rPr>
          <w:rFonts w:ascii="Arial" w:hAnsi="Arial" w:cs="Arial"/>
          <w:sz w:val="22"/>
          <w:szCs w:val="22"/>
          <w:lang w:eastAsia="en-US"/>
        </w:rPr>
      </w:pPr>
      <w:r w:rsidRPr="00BB1E9E">
        <w:rPr>
          <w:rFonts w:ascii="Arial" w:hAnsi="Arial" w:cs="Arial"/>
          <w:sz w:val="22"/>
          <w:szCs w:val="22"/>
          <w:lang w:eastAsia="en-US"/>
        </w:rPr>
        <w:t>Vymezení rozsahu současně zastavěného území obce, je-li zpracována ÚPD zapracovat zastavitelné území obce a postupovat v souladu s dokumentací územního plánování. V nutných případech doporučení změny hranice katastrálního území, které je vyvoláno stavbou a akceptováno dotčenými obcemi.</w:t>
      </w:r>
    </w:p>
    <w:p w14:paraId="6837DAB2" w14:textId="77777777" w:rsidR="00BB1E9E" w:rsidRDefault="00BB1E9E" w:rsidP="008349FE">
      <w:pPr>
        <w:widowControl w:val="0"/>
        <w:numPr>
          <w:ilvl w:val="0"/>
          <w:numId w:val="23"/>
        </w:numPr>
        <w:spacing w:after="160" w:line="259" w:lineRule="auto"/>
        <w:ind w:left="709" w:hanging="283"/>
        <w:jc w:val="both"/>
        <w:rPr>
          <w:rFonts w:ascii="Arial" w:hAnsi="Arial" w:cs="Arial"/>
          <w:spacing w:val="10"/>
          <w:sz w:val="22"/>
          <w:szCs w:val="22"/>
          <w:lang w:eastAsia="en-US"/>
        </w:rPr>
      </w:pPr>
      <w:r w:rsidRPr="00BB1E9E">
        <w:rPr>
          <w:rFonts w:ascii="Arial" w:hAnsi="Arial" w:cs="Arial"/>
          <w:sz w:val="22"/>
          <w:szCs w:val="22"/>
          <w:lang w:eastAsia="en-US"/>
        </w:rPr>
        <w:t>Vymezení případných dalších zjištění střetů v území a rámcový návrh opatření, která vytvoří optimální podmínky pro odstranění nepříznivých situací vzniklých liniovou stavbou</w:t>
      </w:r>
      <w:r w:rsidRPr="00BB1E9E">
        <w:rPr>
          <w:rFonts w:ascii="Arial" w:hAnsi="Arial" w:cs="Arial"/>
          <w:spacing w:val="10"/>
          <w:sz w:val="22"/>
          <w:szCs w:val="22"/>
          <w:lang w:eastAsia="en-US"/>
        </w:rPr>
        <w:t>.</w:t>
      </w:r>
    </w:p>
    <w:p w14:paraId="41CDDD85" w14:textId="77777777" w:rsidR="00643E72" w:rsidRPr="00BB1E9E" w:rsidRDefault="00643E72" w:rsidP="008349FE">
      <w:pPr>
        <w:widowControl w:val="0"/>
        <w:numPr>
          <w:ilvl w:val="0"/>
          <w:numId w:val="23"/>
        </w:numPr>
        <w:spacing w:after="160" w:line="259" w:lineRule="auto"/>
        <w:ind w:left="709" w:hanging="283"/>
        <w:jc w:val="both"/>
        <w:rPr>
          <w:rFonts w:ascii="Arial" w:hAnsi="Arial" w:cs="Arial"/>
          <w:spacing w:val="10"/>
          <w:sz w:val="22"/>
          <w:szCs w:val="22"/>
          <w:lang w:eastAsia="en-US"/>
        </w:rPr>
      </w:pPr>
      <w:r>
        <w:rPr>
          <w:rFonts w:ascii="Arial" w:hAnsi="Arial" w:cs="Arial"/>
          <w:spacing w:val="10"/>
          <w:sz w:val="22"/>
          <w:szCs w:val="22"/>
          <w:lang w:eastAsia="en-US"/>
        </w:rPr>
        <w:t>Navržení optimálních obvodů jednotlivých pozemkových úprav.</w:t>
      </w:r>
    </w:p>
    <w:p w14:paraId="11B7FEA7" w14:textId="77777777" w:rsidR="00F364CB" w:rsidRPr="00585DDF" w:rsidRDefault="00F364CB" w:rsidP="00E56DB4">
      <w:pPr>
        <w:spacing w:before="120"/>
        <w:jc w:val="both"/>
        <w:outlineLvl w:val="1"/>
        <w:rPr>
          <w:rFonts w:ascii="Arial" w:hAnsi="Arial" w:cs="Arial"/>
          <w:b/>
          <w:bCs/>
          <w:smallCaps/>
          <w:sz w:val="22"/>
          <w:szCs w:val="22"/>
        </w:rPr>
      </w:pPr>
    </w:p>
    <w:p w14:paraId="5AB0FD25" w14:textId="77777777" w:rsidR="00D91C70" w:rsidRPr="000F17B3" w:rsidRDefault="00E22A24" w:rsidP="008349FE">
      <w:pPr>
        <w:pStyle w:val="Odstavecseseznamem"/>
        <w:numPr>
          <w:ilvl w:val="0"/>
          <w:numId w:val="17"/>
        </w:numPr>
        <w:spacing w:before="120"/>
        <w:jc w:val="both"/>
        <w:rPr>
          <w:rFonts w:ascii="Arial" w:hAnsi="Arial" w:cs="Arial"/>
          <w:b/>
          <w:bCs/>
        </w:rPr>
      </w:pPr>
      <w:r>
        <w:rPr>
          <w:rFonts w:ascii="Arial" w:hAnsi="Arial" w:cs="Arial"/>
          <w:b/>
          <w:bCs/>
        </w:rPr>
        <w:t>Písemná a t</w:t>
      </w:r>
      <w:r w:rsidR="00D91C70" w:rsidRPr="000F17B3">
        <w:rPr>
          <w:rFonts w:ascii="Arial" w:hAnsi="Arial" w:cs="Arial"/>
          <w:b/>
          <w:bCs/>
        </w:rPr>
        <w:t>abulková část</w:t>
      </w:r>
    </w:p>
    <w:p w14:paraId="52EC6249" w14:textId="77777777" w:rsidR="00F81037" w:rsidRPr="00585DDF" w:rsidRDefault="001E0F05" w:rsidP="001D5C66">
      <w:pPr>
        <w:jc w:val="both"/>
        <w:outlineLvl w:val="1"/>
        <w:rPr>
          <w:rFonts w:ascii="Arial" w:hAnsi="Arial" w:cs="Arial"/>
          <w:bCs/>
          <w:sz w:val="22"/>
          <w:szCs w:val="22"/>
        </w:rPr>
      </w:pPr>
      <w:r w:rsidRPr="00585DDF">
        <w:rPr>
          <w:rFonts w:ascii="Arial" w:hAnsi="Arial" w:cs="Arial"/>
          <w:bCs/>
          <w:sz w:val="22"/>
          <w:szCs w:val="22"/>
        </w:rPr>
        <w:t>Řídí se Metodickým pokynem</w:t>
      </w:r>
      <w:r w:rsidR="00A742B8" w:rsidRPr="00A742B8">
        <w:t xml:space="preserve"> </w:t>
      </w:r>
      <w:r w:rsidR="00A742B8" w:rsidRPr="00A742B8">
        <w:rPr>
          <w:rFonts w:ascii="Arial" w:hAnsi="Arial" w:cs="Arial"/>
          <w:bCs/>
          <w:sz w:val="22"/>
          <w:szCs w:val="22"/>
        </w:rPr>
        <w:t>pro zpracování studie</w:t>
      </w:r>
      <w:r w:rsidRPr="00585DDF">
        <w:rPr>
          <w:rFonts w:ascii="Arial" w:hAnsi="Arial" w:cs="Arial"/>
          <w:bCs/>
          <w:sz w:val="22"/>
          <w:szCs w:val="22"/>
        </w:rPr>
        <w:t>.</w:t>
      </w:r>
      <w:r w:rsidR="00E22A24">
        <w:rPr>
          <w:rFonts w:ascii="Arial" w:hAnsi="Arial" w:cs="Arial"/>
          <w:bCs/>
          <w:sz w:val="22"/>
          <w:szCs w:val="22"/>
        </w:rPr>
        <w:t xml:space="preserve"> V případě, že budou </w:t>
      </w:r>
      <w:r w:rsidR="00BC6CA1">
        <w:rPr>
          <w:rFonts w:ascii="Arial" w:hAnsi="Arial" w:cs="Arial"/>
          <w:bCs/>
          <w:sz w:val="22"/>
          <w:szCs w:val="22"/>
        </w:rPr>
        <w:t>navrženy</w:t>
      </w:r>
      <w:r w:rsidR="00E22A24">
        <w:rPr>
          <w:rFonts w:ascii="Arial" w:hAnsi="Arial" w:cs="Arial"/>
          <w:bCs/>
          <w:sz w:val="22"/>
          <w:szCs w:val="22"/>
        </w:rPr>
        <w:t xml:space="preserve"> obvody KoPÚ tak, že budou zahrnovat více k.ú., budou statistické a souhrnné údaje uváděny k navrženému obvodu KoPÚ a nikoliv za katastrální území.</w:t>
      </w:r>
    </w:p>
    <w:p w14:paraId="51836F4C" w14:textId="77777777" w:rsidR="006E57C0" w:rsidRPr="00585DDF" w:rsidRDefault="006E57C0" w:rsidP="001D5C66">
      <w:pPr>
        <w:jc w:val="both"/>
        <w:outlineLvl w:val="1"/>
        <w:rPr>
          <w:rFonts w:ascii="Arial" w:hAnsi="Arial" w:cs="Arial"/>
          <w:b/>
          <w:bCs/>
          <w:smallCaps/>
          <w:sz w:val="22"/>
          <w:szCs w:val="22"/>
        </w:rPr>
      </w:pPr>
    </w:p>
    <w:p w14:paraId="3A519C36" w14:textId="77777777" w:rsidR="00D91C70" w:rsidRPr="00585DDF" w:rsidRDefault="00D91C70" w:rsidP="001D5C66">
      <w:pPr>
        <w:jc w:val="both"/>
        <w:rPr>
          <w:rFonts w:ascii="Arial" w:hAnsi="Arial" w:cs="Arial"/>
          <w:sz w:val="22"/>
          <w:szCs w:val="22"/>
        </w:rPr>
      </w:pPr>
    </w:p>
    <w:p w14:paraId="67E2A925" w14:textId="77777777" w:rsidR="00D91C70" w:rsidRPr="000F17B3" w:rsidRDefault="000F17B3" w:rsidP="008349FE">
      <w:pPr>
        <w:pStyle w:val="Odstavecseseznamem"/>
        <w:numPr>
          <w:ilvl w:val="0"/>
          <w:numId w:val="17"/>
        </w:numPr>
        <w:spacing w:before="120"/>
        <w:jc w:val="both"/>
        <w:rPr>
          <w:rFonts w:ascii="Arial" w:hAnsi="Arial" w:cs="Arial"/>
          <w:b/>
        </w:rPr>
      </w:pPr>
      <w:r>
        <w:rPr>
          <w:rFonts w:ascii="Arial" w:hAnsi="Arial" w:cs="Arial"/>
          <w:b/>
          <w:bCs/>
        </w:rPr>
        <w:t>Z</w:t>
      </w:r>
      <w:r w:rsidR="00D91C70" w:rsidRPr="000F17B3">
        <w:rPr>
          <w:rFonts w:ascii="Arial" w:hAnsi="Arial" w:cs="Arial"/>
          <w:b/>
          <w:bCs/>
        </w:rPr>
        <w:t>pracování a projednání studie</w:t>
      </w:r>
    </w:p>
    <w:p w14:paraId="7D7FCEFF" w14:textId="77777777" w:rsidR="000F17B3" w:rsidRDefault="00D91C70" w:rsidP="00007B3D">
      <w:pPr>
        <w:spacing w:line="259" w:lineRule="exact"/>
        <w:ind w:right="23"/>
        <w:contextualSpacing/>
        <w:jc w:val="both"/>
        <w:rPr>
          <w:rFonts w:ascii="Arial" w:hAnsi="Arial" w:cs="Arial"/>
          <w:sz w:val="22"/>
          <w:szCs w:val="22"/>
        </w:rPr>
      </w:pPr>
      <w:r w:rsidRPr="00585DDF">
        <w:rPr>
          <w:rFonts w:ascii="Arial" w:hAnsi="Arial" w:cs="Arial"/>
          <w:sz w:val="22"/>
          <w:szCs w:val="22"/>
        </w:rPr>
        <w:t>Vzhledem k rozsáhlé problematice širších vazeb na liniové stavby je nutná úzká spolupráce mezi pozemkovým úřadem, stavebníkem a zpracovatelem studie.</w:t>
      </w:r>
    </w:p>
    <w:p w14:paraId="2B3515AF" w14:textId="77777777" w:rsidR="00D91C70" w:rsidRPr="00585DDF" w:rsidRDefault="00D91C70" w:rsidP="00007B3D">
      <w:pPr>
        <w:spacing w:line="259" w:lineRule="exact"/>
        <w:ind w:right="23"/>
        <w:contextualSpacing/>
        <w:jc w:val="both"/>
        <w:rPr>
          <w:rFonts w:ascii="Arial" w:hAnsi="Arial" w:cs="Arial"/>
          <w:sz w:val="22"/>
          <w:szCs w:val="22"/>
        </w:rPr>
      </w:pPr>
      <w:r w:rsidRPr="00585DDF">
        <w:rPr>
          <w:rFonts w:ascii="Arial" w:hAnsi="Arial" w:cs="Arial"/>
          <w:sz w:val="22"/>
          <w:szCs w:val="22"/>
        </w:rPr>
        <w:t>Při zpracování studie je nezbytné vždy:</w:t>
      </w:r>
    </w:p>
    <w:p w14:paraId="2E8D9698" w14:textId="77777777" w:rsidR="00C758AB" w:rsidRPr="00585DDF" w:rsidRDefault="00D91C70" w:rsidP="008349FE">
      <w:pPr>
        <w:pStyle w:val="Odstavecseseznamem"/>
        <w:numPr>
          <w:ilvl w:val="0"/>
          <w:numId w:val="16"/>
        </w:numPr>
        <w:spacing w:line="259" w:lineRule="exact"/>
        <w:ind w:right="23"/>
        <w:jc w:val="both"/>
        <w:rPr>
          <w:rFonts w:ascii="Arial" w:hAnsi="Arial" w:cs="Arial"/>
        </w:rPr>
      </w:pPr>
      <w:r w:rsidRPr="00585DDF">
        <w:rPr>
          <w:rFonts w:ascii="Arial" w:hAnsi="Arial" w:cs="Arial"/>
        </w:rPr>
        <w:t>na začátku zpracování studie vyjasnit postup zpracování studie v návaznosti na činnost stavebníka v přípravě liniové stavby (viz „koordinace činnost</w:t>
      </w:r>
      <w:r w:rsidR="000F17B3">
        <w:rPr>
          <w:rFonts w:ascii="Arial" w:hAnsi="Arial" w:cs="Arial"/>
        </w:rPr>
        <w:t>i</w:t>
      </w:r>
      <w:r w:rsidRPr="00585DDF">
        <w:rPr>
          <w:rFonts w:ascii="Arial" w:hAnsi="Arial" w:cs="Arial"/>
        </w:rPr>
        <w:t xml:space="preserve"> ŘSD a </w:t>
      </w:r>
      <w:r w:rsidR="00067335" w:rsidRPr="00585DDF">
        <w:rPr>
          <w:rFonts w:ascii="Arial" w:hAnsi="Arial" w:cs="Arial"/>
        </w:rPr>
        <w:t>S</w:t>
      </w:r>
      <w:r w:rsidRPr="00585DDF">
        <w:rPr>
          <w:rFonts w:ascii="Arial" w:hAnsi="Arial" w:cs="Arial"/>
        </w:rPr>
        <w:t>PÚ" v Rámcovém metodickém postupu)</w:t>
      </w:r>
    </w:p>
    <w:p w14:paraId="08D70BA8" w14:textId="77777777" w:rsidR="00D91C70" w:rsidRPr="00585DDF" w:rsidRDefault="00D91C70" w:rsidP="008349FE">
      <w:pPr>
        <w:pStyle w:val="Odstavecseseznamem"/>
        <w:numPr>
          <w:ilvl w:val="0"/>
          <w:numId w:val="16"/>
        </w:numPr>
        <w:spacing w:before="300" w:line="259" w:lineRule="exact"/>
        <w:ind w:right="20"/>
        <w:jc w:val="both"/>
        <w:rPr>
          <w:rFonts w:ascii="Arial" w:hAnsi="Arial" w:cs="Arial"/>
        </w:rPr>
      </w:pPr>
      <w:r w:rsidRPr="00585DDF">
        <w:rPr>
          <w:rFonts w:ascii="Arial" w:hAnsi="Arial" w:cs="Arial"/>
        </w:rPr>
        <w:t>při zpracování studie zabezpečit několik informativních a poradenských konzultací se zástupci</w:t>
      </w:r>
      <w:r w:rsidR="000F17B3">
        <w:rPr>
          <w:rFonts w:ascii="Arial" w:hAnsi="Arial" w:cs="Arial"/>
        </w:rPr>
        <w:t xml:space="preserve"> </w:t>
      </w:r>
      <w:r w:rsidRPr="00585DDF">
        <w:rPr>
          <w:rFonts w:ascii="Arial" w:hAnsi="Arial" w:cs="Arial"/>
        </w:rPr>
        <w:t>obcí, uživatelskými subjekty, orgány státní správy a stavebníkem a zajistit stanovisko zejména obc</w:t>
      </w:r>
      <w:r w:rsidR="000F17B3">
        <w:rPr>
          <w:rFonts w:ascii="Arial" w:hAnsi="Arial" w:cs="Arial"/>
        </w:rPr>
        <w:t>í</w:t>
      </w:r>
      <w:r w:rsidRPr="00585DDF">
        <w:rPr>
          <w:rFonts w:ascii="Arial" w:hAnsi="Arial" w:cs="Arial"/>
        </w:rPr>
        <w:t xml:space="preserve"> a orgánů ochrany životního prostředí ke koncepci návrhu společných zařízení</w:t>
      </w:r>
    </w:p>
    <w:p w14:paraId="3CE6D59E" w14:textId="77777777" w:rsidR="00D91C70" w:rsidRDefault="00C758AB" w:rsidP="008349FE">
      <w:pPr>
        <w:pStyle w:val="Odstavecseseznamem"/>
        <w:numPr>
          <w:ilvl w:val="0"/>
          <w:numId w:val="16"/>
        </w:numPr>
        <w:spacing w:before="300" w:line="259" w:lineRule="exact"/>
        <w:ind w:right="20"/>
        <w:jc w:val="both"/>
        <w:rPr>
          <w:rFonts w:ascii="Arial" w:hAnsi="Arial" w:cs="Arial"/>
        </w:rPr>
      </w:pPr>
      <w:r w:rsidRPr="00585DDF">
        <w:rPr>
          <w:rFonts w:ascii="Arial" w:hAnsi="Arial" w:cs="Arial"/>
        </w:rPr>
        <w:t>p</w:t>
      </w:r>
      <w:r w:rsidR="00D91C70" w:rsidRPr="00585DDF">
        <w:rPr>
          <w:rFonts w:ascii="Arial" w:hAnsi="Arial" w:cs="Arial"/>
        </w:rPr>
        <w:t>rojednat zpracovaný návrh studie na společném jednání</w:t>
      </w:r>
      <w:r w:rsidR="000F17B3">
        <w:rPr>
          <w:rFonts w:ascii="Arial" w:hAnsi="Arial" w:cs="Arial"/>
        </w:rPr>
        <w:t>,</w:t>
      </w:r>
      <w:r w:rsidR="00D91C70" w:rsidRPr="00585DDF">
        <w:rPr>
          <w:rFonts w:ascii="Arial" w:hAnsi="Arial" w:cs="Arial"/>
        </w:rPr>
        <w:t xml:space="preserve"> </w:t>
      </w:r>
      <w:r w:rsidR="000F17B3">
        <w:rPr>
          <w:rFonts w:ascii="Arial" w:hAnsi="Arial" w:cs="Arial"/>
        </w:rPr>
        <w:t>které</w:t>
      </w:r>
      <w:r w:rsidR="00D91C70" w:rsidRPr="00585DDF">
        <w:rPr>
          <w:rFonts w:ascii="Arial" w:hAnsi="Arial" w:cs="Arial"/>
        </w:rPr>
        <w:t xml:space="preserve"> svolá pozemkový úřad </w:t>
      </w:r>
      <w:r w:rsidR="000F17B3">
        <w:rPr>
          <w:rFonts w:ascii="Arial" w:hAnsi="Arial" w:cs="Arial"/>
        </w:rPr>
        <w:t xml:space="preserve">za </w:t>
      </w:r>
      <w:r w:rsidR="00D91C70" w:rsidRPr="00585DDF">
        <w:rPr>
          <w:rFonts w:ascii="Arial" w:hAnsi="Arial" w:cs="Arial"/>
        </w:rPr>
        <w:t>účastn</w:t>
      </w:r>
      <w:r w:rsidR="000F17B3">
        <w:rPr>
          <w:rFonts w:ascii="Arial" w:hAnsi="Arial" w:cs="Arial"/>
        </w:rPr>
        <w:t>i</w:t>
      </w:r>
      <w:r w:rsidR="00D91C70" w:rsidRPr="00585DDF">
        <w:rPr>
          <w:rFonts w:ascii="Arial" w:hAnsi="Arial" w:cs="Arial"/>
        </w:rPr>
        <w:t>: zástupce stavebníka, zástupce pozemkového úřadu, zástupc</w:t>
      </w:r>
      <w:r w:rsidR="000F17B3">
        <w:rPr>
          <w:rFonts w:ascii="Arial" w:hAnsi="Arial" w:cs="Arial"/>
        </w:rPr>
        <w:t>ů</w:t>
      </w:r>
      <w:r w:rsidR="00D91C70" w:rsidRPr="00585DDF">
        <w:rPr>
          <w:rFonts w:ascii="Arial" w:hAnsi="Arial" w:cs="Arial"/>
        </w:rPr>
        <w:t xml:space="preserve"> obc</w:t>
      </w:r>
      <w:r w:rsidRPr="00585DDF">
        <w:rPr>
          <w:rFonts w:ascii="Arial" w:hAnsi="Arial" w:cs="Arial"/>
        </w:rPr>
        <w:t>í</w:t>
      </w:r>
      <w:r w:rsidR="00D91C70" w:rsidRPr="00585DDF">
        <w:rPr>
          <w:rFonts w:ascii="Arial" w:hAnsi="Arial" w:cs="Arial"/>
        </w:rPr>
        <w:t xml:space="preserve"> a</w:t>
      </w:r>
      <w:r w:rsidR="000F17B3">
        <w:rPr>
          <w:rFonts w:ascii="Arial" w:hAnsi="Arial" w:cs="Arial"/>
        </w:rPr>
        <w:t> </w:t>
      </w:r>
      <w:r w:rsidR="00D91C70" w:rsidRPr="00585DDF">
        <w:rPr>
          <w:rFonts w:ascii="Arial" w:hAnsi="Arial" w:cs="Arial"/>
        </w:rPr>
        <w:t>zpracovatele.</w:t>
      </w:r>
    </w:p>
    <w:p w14:paraId="7E9DE0F7" w14:textId="77777777" w:rsidR="00AA0273" w:rsidRDefault="00AA0273">
      <w:pPr>
        <w:rPr>
          <w:rFonts w:ascii="Arial" w:hAnsi="Arial" w:cs="Arial"/>
          <w:sz w:val="22"/>
          <w:szCs w:val="22"/>
        </w:rPr>
      </w:pPr>
    </w:p>
    <w:p w14:paraId="09CC6A61" w14:textId="77777777" w:rsidR="00BB1E9E" w:rsidRDefault="00BB1E9E">
      <w:pPr>
        <w:rPr>
          <w:rFonts w:ascii="Arial" w:hAnsi="Arial" w:cs="Arial"/>
          <w:sz w:val="22"/>
          <w:szCs w:val="22"/>
        </w:rPr>
      </w:pPr>
    </w:p>
    <w:p w14:paraId="0219CE74" w14:textId="77777777" w:rsidR="00BB1E9E" w:rsidRDefault="00BB1E9E">
      <w:pPr>
        <w:rPr>
          <w:rFonts w:ascii="Arial" w:hAnsi="Arial" w:cs="Arial"/>
          <w:sz w:val="22"/>
          <w:szCs w:val="22"/>
        </w:rPr>
      </w:pPr>
    </w:p>
    <w:p w14:paraId="3311E8FF" w14:textId="77777777" w:rsidR="00BB1E9E" w:rsidRPr="003C3ECE" w:rsidRDefault="00BB1E9E">
      <w:pPr>
        <w:rPr>
          <w:rFonts w:ascii="Arial" w:hAnsi="Arial" w:cs="Arial"/>
          <w:sz w:val="22"/>
          <w:szCs w:val="22"/>
        </w:rPr>
      </w:pPr>
    </w:p>
    <w:p w14:paraId="51244299" w14:textId="77777777" w:rsidR="002E6D96" w:rsidRPr="00585DDF" w:rsidRDefault="002E6D96" w:rsidP="00CA7882">
      <w:pPr>
        <w:jc w:val="center"/>
        <w:rPr>
          <w:rFonts w:ascii="Arial" w:hAnsi="Arial" w:cs="Arial"/>
          <w:b/>
          <w:bCs/>
          <w:snapToGrid w:val="0"/>
          <w:sz w:val="22"/>
          <w:szCs w:val="22"/>
        </w:rPr>
      </w:pPr>
      <w:r w:rsidRPr="00585DDF">
        <w:rPr>
          <w:rFonts w:ascii="Arial" w:hAnsi="Arial" w:cs="Arial"/>
          <w:b/>
          <w:bCs/>
          <w:snapToGrid w:val="0"/>
          <w:sz w:val="22"/>
          <w:szCs w:val="22"/>
        </w:rPr>
        <w:t>Čl. IV.</w:t>
      </w:r>
    </w:p>
    <w:p w14:paraId="771BCEC1" w14:textId="77777777" w:rsidR="002E6D96" w:rsidRPr="00585DDF" w:rsidRDefault="002E6D96" w:rsidP="00CA7882">
      <w:pPr>
        <w:jc w:val="center"/>
        <w:rPr>
          <w:rFonts w:ascii="Arial" w:hAnsi="Arial" w:cs="Arial"/>
          <w:b/>
          <w:sz w:val="22"/>
          <w:szCs w:val="22"/>
        </w:rPr>
      </w:pPr>
      <w:r w:rsidRPr="00585DDF">
        <w:rPr>
          <w:rFonts w:ascii="Arial" w:hAnsi="Arial" w:cs="Arial"/>
          <w:b/>
          <w:sz w:val="22"/>
          <w:szCs w:val="22"/>
        </w:rPr>
        <w:t>Technické požadavky na provedení díla</w:t>
      </w:r>
    </w:p>
    <w:p w14:paraId="00D7C6E4" w14:textId="77777777" w:rsidR="00BA75B0" w:rsidRPr="00585DDF" w:rsidRDefault="001F0002" w:rsidP="008349FE">
      <w:pPr>
        <w:pStyle w:val="Zkladntextodsazen2"/>
        <w:numPr>
          <w:ilvl w:val="0"/>
          <w:numId w:val="3"/>
        </w:numPr>
        <w:ind w:left="284"/>
        <w:rPr>
          <w:rFonts w:ascii="Arial" w:hAnsi="Arial" w:cs="Arial"/>
          <w:sz w:val="22"/>
          <w:szCs w:val="22"/>
        </w:rPr>
      </w:pPr>
      <w:r w:rsidRPr="00585DDF">
        <w:rPr>
          <w:rFonts w:ascii="Arial" w:hAnsi="Arial" w:cs="Arial"/>
          <w:sz w:val="22"/>
          <w:szCs w:val="22"/>
        </w:rPr>
        <w:t xml:space="preserve">Dílo bude předáno </w:t>
      </w:r>
      <w:r w:rsidR="00BA75B0" w:rsidRPr="00585DDF">
        <w:rPr>
          <w:rFonts w:ascii="Arial" w:hAnsi="Arial" w:cs="Arial"/>
          <w:sz w:val="22"/>
          <w:szCs w:val="22"/>
        </w:rPr>
        <w:t>v klasické formě písemného a grafického zpracování na papíře a v digitální podobě na paměťovém mediu</w:t>
      </w:r>
      <w:r w:rsidR="00CA7882">
        <w:rPr>
          <w:rFonts w:ascii="Arial" w:hAnsi="Arial" w:cs="Arial"/>
          <w:sz w:val="22"/>
          <w:szCs w:val="22"/>
        </w:rPr>
        <w:t>.</w:t>
      </w:r>
      <w:r w:rsidR="00BA75B0" w:rsidRPr="00585DDF">
        <w:rPr>
          <w:rFonts w:ascii="Arial" w:hAnsi="Arial" w:cs="Arial"/>
          <w:sz w:val="22"/>
          <w:szCs w:val="22"/>
        </w:rPr>
        <w:t xml:space="preserve"> </w:t>
      </w:r>
      <w:r w:rsidR="00CA7882">
        <w:rPr>
          <w:rFonts w:ascii="Arial" w:hAnsi="Arial" w:cs="Arial"/>
          <w:sz w:val="22"/>
          <w:szCs w:val="22"/>
        </w:rPr>
        <w:t>T</w:t>
      </w:r>
      <w:r w:rsidR="00CA7882" w:rsidRPr="00CA7882">
        <w:rPr>
          <w:rFonts w:ascii="Arial" w:hAnsi="Arial" w:cs="Arial"/>
          <w:sz w:val="22"/>
          <w:szCs w:val="22"/>
        </w:rPr>
        <w:t>extová část</w:t>
      </w:r>
      <w:r w:rsidR="00CA7882">
        <w:rPr>
          <w:rFonts w:ascii="Arial" w:hAnsi="Arial" w:cs="Arial"/>
          <w:sz w:val="22"/>
          <w:szCs w:val="22"/>
        </w:rPr>
        <w:t xml:space="preserve"> bude předána</w:t>
      </w:r>
      <w:r w:rsidR="00CA7882" w:rsidRPr="00CA7882">
        <w:rPr>
          <w:rFonts w:ascii="Arial" w:hAnsi="Arial" w:cs="Arial"/>
          <w:sz w:val="22"/>
          <w:szCs w:val="22"/>
        </w:rPr>
        <w:t xml:space="preserve"> ve formátu *.doc(x) nebo kompatibilní s textovým editorem Word, tabulková část ve formátu *.xls(x) nebo kompatibilní s programem Excel.</w:t>
      </w:r>
      <w:r w:rsidR="00BA75B0" w:rsidRPr="00585DDF">
        <w:rPr>
          <w:rFonts w:ascii="Arial" w:hAnsi="Arial" w:cs="Arial"/>
          <w:sz w:val="22"/>
          <w:szCs w:val="22"/>
        </w:rPr>
        <w:t xml:space="preserve"> </w:t>
      </w:r>
      <w:r w:rsidR="00CA7882">
        <w:rPr>
          <w:rFonts w:ascii="Arial" w:hAnsi="Arial" w:cs="Arial"/>
          <w:sz w:val="22"/>
          <w:szCs w:val="22"/>
        </w:rPr>
        <w:t>V</w:t>
      </w:r>
      <w:r w:rsidR="00BA75B0" w:rsidRPr="00585DDF">
        <w:rPr>
          <w:rFonts w:ascii="Arial" w:hAnsi="Arial" w:cs="Arial"/>
          <w:sz w:val="22"/>
          <w:szCs w:val="22"/>
        </w:rPr>
        <w:t xml:space="preserve">ýsledky grafických prací budou předávány ve formátu </w:t>
      </w:r>
      <w:r w:rsidR="00E317F3" w:rsidRPr="00585DDF">
        <w:rPr>
          <w:rFonts w:ascii="Arial" w:hAnsi="Arial" w:cs="Arial"/>
          <w:sz w:val="22"/>
          <w:szCs w:val="22"/>
        </w:rPr>
        <w:t>*</w:t>
      </w:r>
      <w:r w:rsidR="00BA75B0" w:rsidRPr="00585DDF">
        <w:rPr>
          <w:rFonts w:ascii="Arial" w:hAnsi="Arial" w:cs="Arial"/>
          <w:sz w:val="22"/>
          <w:szCs w:val="22"/>
        </w:rPr>
        <w:t>.dgn</w:t>
      </w:r>
      <w:r w:rsidR="00527E1F" w:rsidRPr="00585DDF">
        <w:rPr>
          <w:rFonts w:ascii="Arial" w:hAnsi="Arial" w:cs="Arial"/>
          <w:sz w:val="22"/>
          <w:szCs w:val="22"/>
        </w:rPr>
        <w:t xml:space="preserve"> (dwg)</w:t>
      </w:r>
      <w:r w:rsidR="00880089">
        <w:rPr>
          <w:rFonts w:ascii="Arial" w:hAnsi="Arial" w:cs="Arial"/>
          <w:sz w:val="22"/>
          <w:szCs w:val="22"/>
        </w:rPr>
        <w:t>,</w:t>
      </w:r>
      <w:r w:rsidR="00527E1F" w:rsidRPr="00585DDF">
        <w:rPr>
          <w:rFonts w:ascii="Arial" w:hAnsi="Arial" w:cs="Arial"/>
          <w:sz w:val="22"/>
          <w:szCs w:val="22"/>
        </w:rPr>
        <w:t xml:space="preserve"> </w:t>
      </w:r>
      <w:r w:rsidR="00BA75B0" w:rsidRPr="00585DDF">
        <w:rPr>
          <w:rFonts w:ascii="Arial" w:hAnsi="Arial" w:cs="Arial"/>
          <w:sz w:val="22"/>
          <w:szCs w:val="22"/>
        </w:rPr>
        <w:t xml:space="preserve">rastrová data ve formátu </w:t>
      </w:r>
      <w:r w:rsidR="00890F8B" w:rsidRPr="00585DDF">
        <w:rPr>
          <w:rFonts w:ascii="Arial" w:hAnsi="Arial" w:cs="Arial"/>
          <w:sz w:val="22"/>
          <w:szCs w:val="22"/>
        </w:rPr>
        <w:t>ve formátu georeferencovaného tiff</w:t>
      </w:r>
      <w:r w:rsidR="00880089">
        <w:rPr>
          <w:rFonts w:ascii="Arial" w:hAnsi="Arial" w:cs="Arial"/>
          <w:sz w:val="22"/>
          <w:szCs w:val="22"/>
        </w:rPr>
        <w:t xml:space="preserve"> nebo png</w:t>
      </w:r>
      <w:r w:rsidR="00BA75B0" w:rsidRPr="00585DDF">
        <w:rPr>
          <w:rFonts w:ascii="Arial" w:hAnsi="Arial" w:cs="Arial"/>
          <w:sz w:val="22"/>
          <w:szCs w:val="22"/>
        </w:rPr>
        <w:t>, v souřadnicovém systému S-JTSK.</w:t>
      </w:r>
      <w:r w:rsidR="00804F91" w:rsidRPr="00585DDF">
        <w:rPr>
          <w:rFonts w:ascii="Arial" w:hAnsi="Arial" w:cs="Arial"/>
          <w:sz w:val="22"/>
          <w:szCs w:val="22"/>
        </w:rPr>
        <w:t xml:space="preserve"> Všechny požadované výstupy bude zhotovitel povinen předat objednateli rovněž ve formátu *.pdf v členění, které umožní objednateli jejich použití </w:t>
      </w:r>
      <w:r w:rsidR="001849C7">
        <w:rPr>
          <w:rFonts w:ascii="Arial" w:hAnsi="Arial" w:cs="Arial"/>
          <w:sz w:val="22"/>
          <w:szCs w:val="22"/>
        </w:rPr>
        <w:t>např.</w:t>
      </w:r>
      <w:r w:rsidR="00804F91" w:rsidRPr="00585DDF">
        <w:rPr>
          <w:rFonts w:ascii="Arial" w:hAnsi="Arial" w:cs="Arial"/>
          <w:sz w:val="22"/>
          <w:szCs w:val="22"/>
        </w:rPr>
        <w:t xml:space="preserve"> v elektronické spisové službě.</w:t>
      </w:r>
      <w:r w:rsidR="00BA75B0" w:rsidRPr="00585DDF">
        <w:rPr>
          <w:rFonts w:ascii="Arial" w:hAnsi="Arial" w:cs="Arial"/>
          <w:sz w:val="22"/>
          <w:szCs w:val="22"/>
        </w:rPr>
        <w:t xml:space="preserve"> </w:t>
      </w:r>
    </w:p>
    <w:p w14:paraId="70F5C735" w14:textId="77777777" w:rsidR="009F63D5" w:rsidRPr="00585DDF" w:rsidRDefault="009F63D5" w:rsidP="001D5C66">
      <w:pPr>
        <w:tabs>
          <w:tab w:val="left" w:pos="286"/>
        </w:tabs>
        <w:spacing w:line="259" w:lineRule="exact"/>
        <w:ind w:left="284"/>
        <w:jc w:val="both"/>
        <w:rPr>
          <w:rFonts w:ascii="Arial" w:hAnsi="Arial" w:cs="Arial"/>
          <w:sz w:val="22"/>
          <w:szCs w:val="22"/>
        </w:rPr>
      </w:pPr>
    </w:p>
    <w:p w14:paraId="1FE826CE" w14:textId="77777777" w:rsidR="009F63D5" w:rsidRPr="00585DDF" w:rsidRDefault="00013BBF" w:rsidP="001D5C66">
      <w:pPr>
        <w:tabs>
          <w:tab w:val="left" w:pos="286"/>
        </w:tabs>
        <w:spacing w:line="259" w:lineRule="exact"/>
        <w:ind w:left="284"/>
        <w:jc w:val="both"/>
        <w:rPr>
          <w:rFonts w:ascii="Arial" w:hAnsi="Arial" w:cs="Arial"/>
          <w:sz w:val="22"/>
          <w:szCs w:val="22"/>
        </w:rPr>
      </w:pPr>
      <w:r w:rsidRPr="00585DDF">
        <w:rPr>
          <w:rFonts w:ascii="Arial" w:hAnsi="Arial" w:cs="Arial"/>
          <w:sz w:val="22"/>
          <w:szCs w:val="22"/>
        </w:rPr>
        <w:t xml:space="preserve"> </w:t>
      </w:r>
      <w:r w:rsidR="009F63D5" w:rsidRPr="00585DDF">
        <w:rPr>
          <w:rFonts w:ascii="Arial" w:hAnsi="Arial" w:cs="Arial"/>
          <w:sz w:val="22"/>
          <w:szCs w:val="22"/>
        </w:rPr>
        <w:t>Grafická část bude předána následovně:</w:t>
      </w:r>
    </w:p>
    <w:p w14:paraId="28257717" w14:textId="77777777" w:rsidR="009F63D5" w:rsidRPr="00585DDF" w:rsidRDefault="009F63D5" w:rsidP="008349FE">
      <w:pPr>
        <w:numPr>
          <w:ilvl w:val="0"/>
          <w:numId w:val="14"/>
        </w:numPr>
        <w:tabs>
          <w:tab w:val="left" w:pos="286"/>
        </w:tabs>
        <w:spacing w:line="259" w:lineRule="exact"/>
        <w:jc w:val="both"/>
        <w:rPr>
          <w:rFonts w:ascii="Arial" w:hAnsi="Arial" w:cs="Arial"/>
          <w:sz w:val="22"/>
          <w:szCs w:val="22"/>
        </w:rPr>
      </w:pPr>
      <w:r w:rsidRPr="00585DDF">
        <w:rPr>
          <w:rFonts w:ascii="Arial" w:hAnsi="Arial" w:cs="Arial"/>
          <w:sz w:val="22"/>
          <w:szCs w:val="22"/>
        </w:rPr>
        <w:t xml:space="preserve"> Přehledná situace v měřítku 1 : 10 000 (50 000)</w:t>
      </w:r>
    </w:p>
    <w:p w14:paraId="4056876B" w14:textId="77777777" w:rsidR="009F63D5" w:rsidRPr="00585DDF" w:rsidRDefault="00E72BBD" w:rsidP="008349FE">
      <w:pPr>
        <w:numPr>
          <w:ilvl w:val="0"/>
          <w:numId w:val="14"/>
        </w:numPr>
        <w:tabs>
          <w:tab w:val="left" w:pos="286"/>
        </w:tabs>
        <w:spacing w:line="259" w:lineRule="exact"/>
        <w:jc w:val="both"/>
        <w:rPr>
          <w:rFonts w:ascii="Arial" w:hAnsi="Arial" w:cs="Arial"/>
          <w:sz w:val="22"/>
          <w:szCs w:val="22"/>
        </w:rPr>
      </w:pPr>
      <w:r w:rsidRPr="00585DDF">
        <w:rPr>
          <w:rFonts w:ascii="Arial" w:hAnsi="Arial" w:cs="Arial"/>
          <w:sz w:val="22"/>
          <w:szCs w:val="22"/>
        </w:rPr>
        <w:t xml:space="preserve"> </w:t>
      </w:r>
      <w:r w:rsidR="009F63D5" w:rsidRPr="00585DDF">
        <w:rPr>
          <w:rFonts w:ascii="Arial" w:hAnsi="Arial" w:cs="Arial"/>
          <w:sz w:val="22"/>
          <w:szCs w:val="22"/>
        </w:rPr>
        <w:t>Situace</w:t>
      </w:r>
      <w:r w:rsidR="00074AB8">
        <w:rPr>
          <w:rFonts w:ascii="Arial" w:hAnsi="Arial" w:cs="Arial"/>
          <w:sz w:val="22"/>
          <w:szCs w:val="22"/>
        </w:rPr>
        <w:t xml:space="preserve"> navržených KoPÚ kreslená </w:t>
      </w:r>
      <w:r w:rsidR="005719B8">
        <w:rPr>
          <w:rFonts w:ascii="Arial" w:hAnsi="Arial" w:cs="Arial"/>
          <w:sz w:val="22"/>
          <w:szCs w:val="22"/>
        </w:rPr>
        <w:t xml:space="preserve">značkami </w:t>
      </w:r>
      <w:r w:rsidR="00074AB8">
        <w:rPr>
          <w:rFonts w:ascii="Arial" w:hAnsi="Arial" w:cs="Arial"/>
          <w:sz w:val="22"/>
          <w:szCs w:val="22"/>
        </w:rPr>
        <w:t>dle TS</w:t>
      </w:r>
      <w:r w:rsidR="009F63D5" w:rsidRPr="00585DDF">
        <w:rPr>
          <w:rFonts w:ascii="Arial" w:hAnsi="Arial" w:cs="Arial"/>
          <w:sz w:val="22"/>
          <w:szCs w:val="22"/>
        </w:rPr>
        <w:t xml:space="preserve"> </w:t>
      </w:r>
      <w:r w:rsidR="005719B8">
        <w:rPr>
          <w:rFonts w:ascii="Arial" w:hAnsi="Arial" w:cs="Arial"/>
          <w:sz w:val="22"/>
          <w:szCs w:val="22"/>
        </w:rPr>
        <w:t xml:space="preserve">PSZ </w:t>
      </w:r>
      <w:r w:rsidR="009F63D5" w:rsidRPr="00585DDF">
        <w:rPr>
          <w:rFonts w:ascii="Arial" w:hAnsi="Arial" w:cs="Arial"/>
          <w:sz w:val="22"/>
          <w:szCs w:val="22"/>
        </w:rPr>
        <w:t>v měřítku 1 : 5 000 se zákresem:</w:t>
      </w:r>
    </w:p>
    <w:p w14:paraId="5295FA72" w14:textId="77777777" w:rsidR="00F64F00" w:rsidRPr="00585DDF" w:rsidRDefault="00F64F00" w:rsidP="008349FE">
      <w:pPr>
        <w:numPr>
          <w:ilvl w:val="1"/>
          <w:numId w:val="14"/>
        </w:numPr>
        <w:tabs>
          <w:tab w:val="left" w:pos="286"/>
        </w:tabs>
        <w:spacing w:line="259" w:lineRule="exact"/>
        <w:jc w:val="both"/>
        <w:rPr>
          <w:rFonts w:ascii="Arial" w:hAnsi="Arial" w:cs="Arial"/>
          <w:sz w:val="22"/>
          <w:szCs w:val="22"/>
        </w:rPr>
      </w:pPr>
      <w:r w:rsidRPr="00585DDF">
        <w:rPr>
          <w:rFonts w:ascii="Arial" w:hAnsi="Arial" w:cs="Arial"/>
          <w:sz w:val="22"/>
          <w:szCs w:val="22"/>
        </w:rPr>
        <w:t>tras</w:t>
      </w:r>
      <w:r w:rsidR="00F639E8">
        <w:rPr>
          <w:rFonts w:ascii="Arial" w:hAnsi="Arial" w:cs="Arial"/>
          <w:sz w:val="22"/>
          <w:szCs w:val="22"/>
        </w:rPr>
        <w:t>y</w:t>
      </w:r>
      <w:r w:rsidRPr="00585DDF">
        <w:rPr>
          <w:rFonts w:ascii="Arial" w:hAnsi="Arial" w:cs="Arial"/>
          <w:sz w:val="22"/>
          <w:szCs w:val="22"/>
        </w:rPr>
        <w:t xml:space="preserve"> liniové stavby</w:t>
      </w:r>
      <w:r w:rsidR="00F639E8">
        <w:rPr>
          <w:rFonts w:ascii="Arial" w:hAnsi="Arial" w:cs="Arial"/>
          <w:sz w:val="22"/>
          <w:szCs w:val="22"/>
        </w:rPr>
        <w:t xml:space="preserve"> D35 </w:t>
      </w:r>
      <w:r w:rsidR="00672D74">
        <w:rPr>
          <w:rFonts w:ascii="Arial" w:hAnsi="Arial" w:cs="Arial"/>
          <w:sz w:val="22"/>
          <w:szCs w:val="22"/>
        </w:rPr>
        <w:t>včetně napojení na I/35</w:t>
      </w:r>
    </w:p>
    <w:p w14:paraId="5EB5DACD" w14:textId="77777777" w:rsidR="00F64F00" w:rsidRPr="00585DDF" w:rsidRDefault="00F64F00" w:rsidP="008349FE">
      <w:pPr>
        <w:numPr>
          <w:ilvl w:val="1"/>
          <w:numId w:val="14"/>
        </w:numPr>
        <w:tabs>
          <w:tab w:val="left" w:pos="286"/>
        </w:tabs>
        <w:spacing w:line="259" w:lineRule="exact"/>
        <w:jc w:val="both"/>
        <w:rPr>
          <w:rFonts w:ascii="Arial" w:hAnsi="Arial" w:cs="Arial"/>
          <w:sz w:val="22"/>
          <w:szCs w:val="22"/>
        </w:rPr>
      </w:pPr>
      <w:r w:rsidRPr="00585DDF">
        <w:rPr>
          <w:rFonts w:ascii="Arial" w:hAnsi="Arial" w:cs="Arial"/>
          <w:sz w:val="22"/>
          <w:szCs w:val="22"/>
        </w:rPr>
        <w:t xml:space="preserve">navržených obvodů pozemkových úprav v jednotlivých k.ú. s vyznačením území „A“ a „B“ </w:t>
      </w:r>
      <w:r w:rsidR="00672D74">
        <w:rPr>
          <w:rFonts w:ascii="Arial" w:hAnsi="Arial" w:cs="Arial"/>
          <w:sz w:val="22"/>
          <w:szCs w:val="22"/>
        </w:rPr>
        <w:t xml:space="preserve">a navržených prvků v území „A“ i </w:t>
      </w:r>
      <w:r w:rsidR="00672D74" w:rsidRPr="00585DDF">
        <w:rPr>
          <w:rFonts w:ascii="Arial" w:hAnsi="Arial" w:cs="Arial"/>
          <w:sz w:val="22"/>
          <w:szCs w:val="22"/>
        </w:rPr>
        <w:t>„B“</w:t>
      </w:r>
    </w:p>
    <w:p w14:paraId="0197E030" w14:textId="77777777" w:rsidR="00F64F00" w:rsidRPr="00585DDF" w:rsidRDefault="00F64F00" w:rsidP="008349FE">
      <w:pPr>
        <w:numPr>
          <w:ilvl w:val="1"/>
          <w:numId w:val="14"/>
        </w:numPr>
        <w:tabs>
          <w:tab w:val="left" w:pos="286"/>
        </w:tabs>
        <w:spacing w:line="259" w:lineRule="exact"/>
        <w:jc w:val="both"/>
        <w:rPr>
          <w:rFonts w:ascii="Arial" w:hAnsi="Arial" w:cs="Arial"/>
          <w:sz w:val="22"/>
          <w:szCs w:val="22"/>
        </w:rPr>
      </w:pPr>
      <w:r w:rsidRPr="00585DDF">
        <w:rPr>
          <w:rFonts w:ascii="Arial" w:hAnsi="Arial" w:cs="Arial"/>
          <w:sz w:val="22"/>
          <w:szCs w:val="22"/>
        </w:rPr>
        <w:t>návrh</w:t>
      </w:r>
      <w:r w:rsidR="00672D74">
        <w:rPr>
          <w:rFonts w:ascii="Arial" w:hAnsi="Arial" w:cs="Arial"/>
          <w:sz w:val="22"/>
          <w:szCs w:val="22"/>
        </w:rPr>
        <w:t>u</w:t>
      </w:r>
      <w:r w:rsidRPr="00585DDF">
        <w:rPr>
          <w:rFonts w:ascii="Arial" w:hAnsi="Arial" w:cs="Arial"/>
          <w:sz w:val="22"/>
          <w:szCs w:val="22"/>
        </w:rPr>
        <w:t xml:space="preserve"> na zpřístupnění pozemků v území </w:t>
      </w:r>
    </w:p>
    <w:p w14:paraId="3A8052A0" w14:textId="77777777" w:rsidR="00F64F00" w:rsidRPr="00585DDF" w:rsidRDefault="00F64F00" w:rsidP="008349FE">
      <w:pPr>
        <w:numPr>
          <w:ilvl w:val="1"/>
          <w:numId w:val="14"/>
        </w:numPr>
        <w:tabs>
          <w:tab w:val="left" w:pos="286"/>
        </w:tabs>
        <w:spacing w:line="259" w:lineRule="exact"/>
        <w:jc w:val="both"/>
        <w:rPr>
          <w:rFonts w:ascii="Arial" w:hAnsi="Arial" w:cs="Arial"/>
          <w:sz w:val="22"/>
          <w:szCs w:val="22"/>
        </w:rPr>
      </w:pPr>
      <w:r w:rsidRPr="00585DDF">
        <w:rPr>
          <w:rFonts w:ascii="Arial" w:hAnsi="Arial" w:cs="Arial"/>
          <w:sz w:val="22"/>
          <w:szCs w:val="22"/>
        </w:rPr>
        <w:t>ÚSES</w:t>
      </w:r>
      <w:r w:rsidR="00672D74">
        <w:rPr>
          <w:rFonts w:ascii="Arial" w:hAnsi="Arial" w:cs="Arial"/>
          <w:sz w:val="22"/>
          <w:szCs w:val="22"/>
        </w:rPr>
        <w:t xml:space="preserve"> všech úrovní</w:t>
      </w:r>
    </w:p>
    <w:p w14:paraId="67EE9F03" w14:textId="77777777" w:rsidR="00F64F00" w:rsidRDefault="00672D74" w:rsidP="008349FE">
      <w:pPr>
        <w:numPr>
          <w:ilvl w:val="1"/>
          <w:numId w:val="14"/>
        </w:numPr>
        <w:tabs>
          <w:tab w:val="left" w:pos="286"/>
        </w:tabs>
        <w:spacing w:line="259" w:lineRule="exact"/>
        <w:jc w:val="both"/>
        <w:rPr>
          <w:rFonts w:ascii="Arial" w:hAnsi="Arial" w:cs="Arial"/>
          <w:sz w:val="22"/>
          <w:szCs w:val="22"/>
        </w:rPr>
      </w:pPr>
      <w:r>
        <w:rPr>
          <w:rFonts w:ascii="Arial" w:hAnsi="Arial" w:cs="Arial"/>
          <w:sz w:val="22"/>
          <w:szCs w:val="22"/>
        </w:rPr>
        <w:t>návrhu</w:t>
      </w:r>
      <w:r w:rsidR="00F64F00" w:rsidRPr="00585DDF">
        <w:rPr>
          <w:rFonts w:ascii="Arial" w:hAnsi="Arial" w:cs="Arial"/>
          <w:sz w:val="22"/>
          <w:szCs w:val="22"/>
        </w:rPr>
        <w:t xml:space="preserve"> pro řešení vodního režimu</w:t>
      </w:r>
      <w:r w:rsidR="008349FE">
        <w:rPr>
          <w:rFonts w:ascii="Arial" w:hAnsi="Arial" w:cs="Arial"/>
          <w:sz w:val="22"/>
          <w:szCs w:val="22"/>
        </w:rPr>
        <w:t xml:space="preserve"> a vodní eroze</w:t>
      </w:r>
    </w:p>
    <w:p w14:paraId="4857280E" w14:textId="77777777" w:rsidR="00672D74" w:rsidRPr="00585DDF" w:rsidRDefault="00672D74" w:rsidP="008349FE">
      <w:pPr>
        <w:numPr>
          <w:ilvl w:val="1"/>
          <w:numId w:val="14"/>
        </w:numPr>
        <w:tabs>
          <w:tab w:val="left" w:pos="286"/>
        </w:tabs>
        <w:spacing w:line="259" w:lineRule="exact"/>
        <w:jc w:val="both"/>
        <w:rPr>
          <w:rFonts w:ascii="Arial" w:hAnsi="Arial" w:cs="Arial"/>
          <w:sz w:val="22"/>
          <w:szCs w:val="22"/>
        </w:rPr>
      </w:pPr>
      <w:r>
        <w:rPr>
          <w:rFonts w:ascii="Arial" w:hAnsi="Arial" w:cs="Arial"/>
          <w:sz w:val="22"/>
          <w:szCs w:val="22"/>
        </w:rPr>
        <w:t>dalších</w:t>
      </w:r>
      <w:r w:rsidRPr="00585DDF">
        <w:rPr>
          <w:rFonts w:ascii="Arial" w:hAnsi="Arial" w:cs="Arial"/>
          <w:sz w:val="22"/>
          <w:szCs w:val="22"/>
        </w:rPr>
        <w:t xml:space="preserve"> navrhovaných opatření</w:t>
      </w:r>
    </w:p>
    <w:p w14:paraId="52A8857D" w14:textId="77777777" w:rsidR="00F64F00" w:rsidRPr="00585DDF" w:rsidRDefault="00F639E8" w:rsidP="008349FE">
      <w:pPr>
        <w:numPr>
          <w:ilvl w:val="1"/>
          <w:numId w:val="14"/>
        </w:numPr>
        <w:tabs>
          <w:tab w:val="left" w:pos="286"/>
        </w:tabs>
        <w:spacing w:line="259" w:lineRule="exact"/>
        <w:jc w:val="both"/>
        <w:rPr>
          <w:rFonts w:ascii="Arial" w:hAnsi="Arial" w:cs="Arial"/>
          <w:sz w:val="22"/>
          <w:szCs w:val="22"/>
        </w:rPr>
      </w:pPr>
      <w:r>
        <w:rPr>
          <w:rFonts w:ascii="Arial" w:hAnsi="Arial" w:cs="Arial"/>
          <w:sz w:val="22"/>
          <w:szCs w:val="22"/>
        </w:rPr>
        <w:t>plošné</w:t>
      </w:r>
      <w:r w:rsidR="00672D74">
        <w:rPr>
          <w:rFonts w:ascii="Arial" w:hAnsi="Arial" w:cs="Arial"/>
          <w:sz w:val="22"/>
          <w:szCs w:val="22"/>
        </w:rPr>
        <w:t>ho</w:t>
      </w:r>
      <w:r>
        <w:rPr>
          <w:rFonts w:ascii="Arial" w:hAnsi="Arial" w:cs="Arial"/>
          <w:sz w:val="22"/>
          <w:szCs w:val="22"/>
        </w:rPr>
        <w:t xml:space="preserve"> </w:t>
      </w:r>
      <w:r w:rsidR="00F64F00" w:rsidRPr="00585DDF">
        <w:rPr>
          <w:rFonts w:ascii="Arial" w:hAnsi="Arial" w:cs="Arial"/>
          <w:sz w:val="22"/>
          <w:szCs w:val="22"/>
        </w:rPr>
        <w:t>odvodnění</w:t>
      </w:r>
    </w:p>
    <w:p w14:paraId="2615F589" w14:textId="77777777" w:rsidR="009F63D5" w:rsidRDefault="00F64F00" w:rsidP="008349FE">
      <w:pPr>
        <w:numPr>
          <w:ilvl w:val="1"/>
          <w:numId w:val="14"/>
        </w:numPr>
        <w:tabs>
          <w:tab w:val="left" w:pos="286"/>
        </w:tabs>
        <w:spacing w:line="259" w:lineRule="exact"/>
        <w:jc w:val="both"/>
        <w:rPr>
          <w:rFonts w:ascii="Arial" w:hAnsi="Arial" w:cs="Arial"/>
          <w:sz w:val="22"/>
          <w:szCs w:val="22"/>
        </w:rPr>
      </w:pPr>
      <w:r w:rsidRPr="00585DDF">
        <w:rPr>
          <w:rFonts w:ascii="Arial" w:hAnsi="Arial" w:cs="Arial"/>
          <w:sz w:val="22"/>
          <w:szCs w:val="22"/>
        </w:rPr>
        <w:t xml:space="preserve">ploch dle </w:t>
      </w:r>
      <w:r w:rsidR="00F639E8">
        <w:rPr>
          <w:rFonts w:ascii="Arial" w:hAnsi="Arial" w:cs="Arial"/>
          <w:sz w:val="22"/>
          <w:szCs w:val="22"/>
        </w:rPr>
        <w:t xml:space="preserve">skutečného </w:t>
      </w:r>
      <w:r w:rsidRPr="00585DDF">
        <w:rPr>
          <w:rFonts w:ascii="Arial" w:hAnsi="Arial" w:cs="Arial"/>
          <w:sz w:val="22"/>
          <w:szCs w:val="22"/>
        </w:rPr>
        <w:t>užívání</w:t>
      </w:r>
      <w:r w:rsidR="00F639E8">
        <w:rPr>
          <w:rFonts w:ascii="Arial" w:hAnsi="Arial" w:cs="Arial"/>
          <w:sz w:val="22"/>
          <w:szCs w:val="22"/>
        </w:rPr>
        <w:t xml:space="preserve"> pozemků</w:t>
      </w:r>
      <w:r w:rsidRPr="00585DDF">
        <w:rPr>
          <w:rFonts w:ascii="Arial" w:hAnsi="Arial" w:cs="Arial"/>
          <w:sz w:val="22"/>
          <w:szCs w:val="22"/>
        </w:rPr>
        <w:t xml:space="preserve"> (</w:t>
      </w:r>
      <w:r w:rsidR="00F639E8">
        <w:rPr>
          <w:rFonts w:ascii="Arial" w:hAnsi="Arial" w:cs="Arial"/>
          <w:sz w:val="22"/>
          <w:szCs w:val="22"/>
        </w:rPr>
        <w:t>evidence LPIS</w:t>
      </w:r>
      <w:r w:rsidRPr="00585DDF">
        <w:rPr>
          <w:rFonts w:ascii="Arial" w:hAnsi="Arial" w:cs="Arial"/>
          <w:sz w:val="22"/>
          <w:szCs w:val="22"/>
        </w:rPr>
        <w:t>)</w:t>
      </w:r>
    </w:p>
    <w:p w14:paraId="33795C8A" w14:textId="77777777" w:rsidR="008349FE" w:rsidRPr="008349FE" w:rsidRDefault="00D25374" w:rsidP="00D25374">
      <w:pPr>
        <w:numPr>
          <w:ilvl w:val="0"/>
          <w:numId w:val="14"/>
        </w:numPr>
        <w:tabs>
          <w:tab w:val="left" w:pos="426"/>
        </w:tabs>
        <w:spacing w:line="259" w:lineRule="exact"/>
        <w:jc w:val="both"/>
        <w:rPr>
          <w:rFonts w:ascii="Arial" w:hAnsi="Arial" w:cs="Arial"/>
          <w:sz w:val="22"/>
          <w:szCs w:val="22"/>
        </w:rPr>
      </w:pPr>
      <w:r>
        <w:rPr>
          <w:rFonts w:ascii="Arial" w:hAnsi="Arial" w:cs="Arial"/>
          <w:sz w:val="22"/>
          <w:szCs w:val="22"/>
        </w:rPr>
        <w:t>M</w:t>
      </w:r>
      <w:r w:rsidRPr="00D25374">
        <w:rPr>
          <w:rFonts w:ascii="Arial" w:hAnsi="Arial" w:cs="Arial"/>
          <w:sz w:val="22"/>
          <w:szCs w:val="22"/>
        </w:rPr>
        <w:t>apa erozního ohrožení území v měřítku 1:5000 (GIS) s barevným kartogramem erozní ohroženosti podle metodiky „Ochrana zemědělské půdy před erozí“ z roku 2012</w:t>
      </w:r>
    </w:p>
    <w:p w14:paraId="51DFF6D1" w14:textId="77777777" w:rsidR="002E6D96" w:rsidRPr="00585DDF" w:rsidRDefault="001F0002" w:rsidP="008349FE">
      <w:pPr>
        <w:pStyle w:val="Zkladntextodsazen2"/>
        <w:numPr>
          <w:ilvl w:val="0"/>
          <w:numId w:val="3"/>
        </w:numPr>
        <w:ind w:left="284"/>
        <w:rPr>
          <w:rFonts w:ascii="Arial" w:hAnsi="Arial" w:cs="Arial"/>
          <w:sz w:val="22"/>
          <w:szCs w:val="22"/>
        </w:rPr>
      </w:pPr>
      <w:r w:rsidRPr="00585DDF">
        <w:rPr>
          <w:rFonts w:ascii="Arial" w:hAnsi="Arial" w:cs="Arial"/>
          <w:sz w:val="22"/>
          <w:szCs w:val="22"/>
        </w:rPr>
        <w:t xml:space="preserve">Dílo </w:t>
      </w:r>
      <w:r w:rsidR="002E6D96" w:rsidRPr="00585DDF">
        <w:rPr>
          <w:rFonts w:ascii="Arial" w:hAnsi="Arial" w:cs="Arial"/>
          <w:sz w:val="22"/>
          <w:szCs w:val="22"/>
        </w:rPr>
        <w:t>bud</w:t>
      </w:r>
      <w:r w:rsidRPr="00585DDF">
        <w:rPr>
          <w:rFonts w:ascii="Arial" w:hAnsi="Arial" w:cs="Arial"/>
          <w:sz w:val="22"/>
          <w:szCs w:val="22"/>
        </w:rPr>
        <w:t>e</w:t>
      </w:r>
      <w:r w:rsidR="002E6D96" w:rsidRPr="00585DDF">
        <w:rPr>
          <w:rFonts w:ascii="Arial" w:hAnsi="Arial" w:cs="Arial"/>
          <w:sz w:val="22"/>
          <w:szCs w:val="22"/>
        </w:rPr>
        <w:t xml:space="preserve"> odevzdán</w:t>
      </w:r>
      <w:r w:rsidRPr="00585DDF">
        <w:rPr>
          <w:rFonts w:ascii="Arial" w:hAnsi="Arial" w:cs="Arial"/>
          <w:sz w:val="22"/>
          <w:szCs w:val="22"/>
        </w:rPr>
        <w:t xml:space="preserve">o </w:t>
      </w:r>
      <w:r w:rsidR="002E6D96" w:rsidRPr="00585DDF">
        <w:rPr>
          <w:rFonts w:ascii="Arial" w:hAnsi="Arial" w:cs="Arial"/>
          <w:sz w:val="22"/>
          <w:szCs w:val="22"/>
        </w:rPr>
        <w:t>s náležitostmi podle odstavce 1. článku IV. této smlouvy v následujícím počtu vyhotovení a formě:</w:t>
      </w:r>
    </w:p>
    <w:p w14:paraId="180CA438" w14:textId="77777777" w:rsidR="008B6133" w:rsidRPr="00585DDF" w:rsidRDefault="00074AB8" w:rsidP="008349FE">
      <w:pPr>
        <w:pStyle w:val="Zkladntextodsazen2"/>
        <w:numPr>
          <w:ilvl w:val="0"/>
          <w:numId w:val="15"/>
        </w:numPr>
        <w:tabs>
          <w:tab w:val="left" w:pos="-142"/>
          <w:tab w:val="left" w:pos="1134"/>
        </w:tabs>
        <w:rPr>
          <w:rFonts w:ascii="Arial" w:hAnsi="Arial" w:cs="Arial"/>
          <w:sz w:val="22"/>
          <w:szCs w:val="22"/>
        </w:rPr>
      </w:pPr>
      <w:r>
        <w:rPr>
          <w:rFonts w:ascii="Arial" w:hAnsi="Arial" w:cs="Arial"/>
          <w:sz w:val="22"/>
          <w:szCs w:val="22"/>
        </w:rPr>
        <w:t>3</w:t>
      </w:r>
      <w:r w:rsidR="002E6D96" w:rsidRPr="00585DDF">
        <w:rPr>
          <w:rFonts w:ascii="Arial" w:hAnsi="Arial" w:cs="Arial"/>
          <w:sz w:val="22"/>
          <w:szCs w:val="22"/>
        </w:rPr>
        <w:t xml:space="preserve"> x papírové zprac</w:t>
      </w:r>
      <w:r>
        <w:rPr>
          <w:rFonts w:ascii="Arial" w:hAnsi="Arial" w:cs="Arial"/>
          <w:sz w:val="22"/>
          <w:szCs w:val="22"/>
        </w:rPr>
        <w:t>ování</w:t>
      </w:r>
      <w:r w:rsidR="002E6D96" w:rsidRPr="00585DDF">
        <w:rPr>
          <w:rFonts w:ascii="Arial" w:hAnsi="Arial" w:cs="Arial"/>
          <w:sz w:val="22"/>
          <w:szCs w:val="22"/>
        </w:rPr>
        <w:t xml:space="preserve"> a </w:t>
      </w:r>
      <w:r w:rsidR="00246ADD" w:rsidRPr="00585DDF">
        <w:rPr>
          <w:rFonts w:ascii="Arial" w:hAnsi="Arial" w:cs="Arial"/>
          <w:sz w:val="22"/>
          <w:szCs w:val="22"/>
        </w:rPr>
        <w:t>3</w:t>
      </w:r>
      <w:r w:rsidR="008B6133" w:rsidRPr="00585DDF">
        <w:rPr>
          <w:rFonts w:ascii="Arial" w:hAnsi="Arial" w:cs="Arial"/>
          <w:sz w:val="22"/>
          <w:szCs w:val="22"/>
        </w:rPr>
        <w:t xml:space="preserve">x </w:t>
      </w:r>
      <w:r w:rsidR="002E6D96" w:rsidRPr="00585DDF">
        <w:rPr>
          <w:rFonts w:ascii="Arial" w:hAnsi="Arial" w:cs="Arial"/>
          <w:sz w:val="22"/>
          <w:szCs w:val="22"/>
        </w:rPr>
        <w:t>CD</w:t>
      </w:r>
    </w:p>
    <w:p w14:paraId="3804A839" w14:textId="77777777" w:rsidR="002E6D96" w:rsidRPr="00585DDF" w:rsidRDefault="002E6D96" w:rsidP="001D5C66">
      <w:pPr>
        <w:spacing w:before="120"/>
        <w:jc w:val="both"/>
        <w:rPr>
          <w:rFonts w:ascii="Arial" w:hAnsi="Arial" w:cs="Arial"/>
          <w:b/>
          <w:bCs/>
          <w:snapToGrid w:val="0"/>
          <w:sz w:val="22"/>
          <w:szCs w:val="22"/>
        </w:rPr>
      </w:pPr>
    </w:p>
    <w:p w14:paraId="25B66F2C" w14:textId="77777777" w:rsidR="002E6D96" w:rsidRPr="00585DDF" w:rsidRDefault="002E6D96" w:rsidP="003A1DF6">
      <w:pPr>
        <w:jc w:val="center"/>
        <w:rPr>
          <w:rFonts w:ascii="Arial" w:hAnsi="Arial" w:cs="Arial"/>
          <w:b/>
          <w:bCs/>
          <w:snapToGrid w:val="0"/>
          <w:sz w:val="22"/>
          <w:szCs w:val="22"/>
        </w:rPr>
      </w:pPr>
      <w:r w:rsidRPr="00585DDF">
        <w:rPr>
          <w:rFonts w:ascii="Arial" w:hAnsi="Arial" w:cs="Arial"/>
          <w:b/>
          <w:bCs/>
          <w:snapToGrid w:val="0"/>
          <w:sz w:val="22"/>
          <w:szCs w:val="22"/>
        </w:rPr>
        <w:t>Čl. V.</w:t>
      </w:r>
    </w:p>
    <w:p w14:paraId="62D3A401" w14:textId="77777777" w:rsidR="002E6D96" w:rsidRPr="00585DDF" w:rsidRDefault="00E329BC" w:rsidP="003A1DF6">
      <w:pPr>
        <w:jc w:val="center"/>
        <w:rPr>
          <w:rFonts w:ascii="Arial" w:hAnsi="Arial" w:cs="Arial"/>
          <w:b/>
          <w:sz w:val="22"/>
          <w:szCs w:val="22"/>
        </w:rPr>
      </w:pPr>
      <w:r w:rsidRPr="00E329BC">
        <w:rPr>
          <w:rFonts w:ascii="Arial" w:hAnsi="Arial" w:cs="Arial"/>
          <w:b/>
          <w:sz w:val="22"/>
          <w:szCs w:val="22"/>
        </w:rPr>
        <w:t>Základní podmínky předání a převzetí díla</w:t>
      </w:r>
    </w:p>
    <w:p w14:paraId="6C479CF7" w14:textId="348B5C39" w:rsidR="00E329BC" w:rsidRDefault="002E6D96" w:rsidP="008349FE">
      <w:pPr>
        <w:pStyle w:val="Odstavecseseznamem"/>
        <w:numPr>
          <w:ilvl w:val="0"/>
          <w:numId w:val="10"/>
        </w:numPr>
        <w:spacing w:before="120" w:after="0" w:line="240" w:lineRule="auto"/>
        <w:ind w:left="714" w:hanging="357"/>
        <w:contextualSpacing w:val="0"/>
        <w:jc w:val="both"/>
        <w:rPr>
          <w:rFonts w:ascii="Arial" w:hAnsi="Arial" w:cs="Arial"/>
          <w:snapToGrid w:val="0"/>
        </w:rPr>
      </w:pPr>
      <w:r w:rsidRPr="00585DDF">
        <w:rPr>
          <w:rFonts w:ascii="Arial" w:hAnsi="Arial" w:cs="Arial"/>
          <w:snapToGrid w:val="0"/>
        </w:rPr>
        <w:t>Dílo</w:t>
      </w:r>
      <w:r w:rsidR="004F43EC">
        <w:rPr>
          <w:rFonts w:ascii="Arial" w:hAnsi="Arial" w:cs="Arial"/>
          <w:snapToGrid w:val="0"/>
        </w:rPr>
        <w:t xml:space="preserve"> v rozsahu čl. III</w:t>
      </w:r>
      <w:r w:rsidRPr="00585DDF">
        <w:rPr>
          <w:rFonts w:ascii="Arial" w:hAnsi="Arial" w:cs="Arial"/>
          <w:snapToGrid w:val="0"/>
        </w:rPr>
        <w:t xml:space="preserve"> bude předáno </w:t>
      </w:r>
      <w:r w:rsidR="008B6133" w:rsidRPr="00585DDF">
        <w:rPr>
          <w:rFonts w:ascii="Arial" w:hAnsi="Arial" w:cs="Arial"/>
          <w:snapToGrid w:val="0"/>
        </w:rPr>
        <w:t xml:space="preserve">v termínu </w:t>
      </w:r>
      <w:r w:rsidR="008B6133" w:rsidRPr="00824A54">
        <w:rPr>
          <w:rFonts w:ascii="Arial" w:hAnsi="Arial" w:cs="Arial"/>
          <w:snapToGrid w:val="0"/>
        </w:rPr>
        <w:t xml:space="preserve">do </w:t>
      </w:r>
      <w:r w:rsidR="00257A26" w:rsidRPr="00824A54">
        <w:rPr>
          <w:rFonts w:ascii="Arial" w:hAnsi="Arial" w:cs="Arial"/>
          <w:snapToGrid w:val="0"/>
        </w:rPr>
        <w:t>3</w:t>
      </w:r>
      <w:r w:rsidR="003A1DF6" w:rsidRPr="00824A54">
        <w:rPr>
          <w:rFonts w:ascii="Arial" w:hAnsi="Arial" w:cs="Arial"/>
          <w:snapToGrid w:val="0"/>
        </w:rPr>
        <w:t>1</w:t>
      </w:r>
      <w:r w:rsidR="00257A26" w:rsidRPr="00824A54">
        <w:rPr>
          <w:rFonts w:ascii="Arial" w:hAnsi="Arial" w:cs="Arial"/>
          <w:snapToGrid w:val="0"/>
        </w:rPr>
        <w:t>.</w:t>
      </w:r>
      <w:r w:rsidR="00214CEC">
        <w:rPr>
          <w:rFonts w:ascii="Arial" w:hAnsi="Arial" w:cs="Arial"/>
          <w:snapToGrid w:val="0"/>
        </w:rPr>
        <w:t>8</w:t>
      </w:r>
      <w:r w:rsidR="00257A26" w:rsidRPr="00824A54">
        <w:rPr>
          <w:rFonts w:ascii="Arial" w:hAnsi="Arial" w:cs="Arial"/>
          <w:snapToGrid w:val="0"/>
        </w:rPr>
        <w:t>.20</w:t>
      </w:r>
      <w:r w:rsidR="003A1DF6" w:rsidRPr="00824A54">
        <w:rPr>
          <w:rFonts w:ascii="Arial" w:hAnsi="Arial" w:cs="Arial"/>
          <w:snapToGrid w:val="0"/>
        </w:rPr>
        <w:t>2</w:t>
      </w:r>
      <w:r w:rsidR="00BD01B6">
        <w:rPr>
          <w:rFonts w:ascii="Arial" w:hAnsi="Arial" w:cs="Arial"/>
          <w:snapToGrid w:val="0"/>
        </w:rPr>
        <w:t>2</w:t>
      </w:r>
      <w:r w:rsidR="008B6133" w:rsidRPr="00585DDF">
        <w:rPr>
          <w:rFonts w:ascii="Arial" w:hAnsi="Arial" w:cs="Arial"/>
          <w:snapToGrid w:val="0"/>
        </w:rPr>
        <w:t xml:space="preserve"> </w:t>
      </w:r>
      <w:r w:rsidRPr="00585DDF">
        <w:rPr>
          <w:rFonts w:ascii="Arial" w:hAnsi="Arial" w:cs="Arial"/>
          <w:snapToGrid w:val="0"/>
        </w:rPr>
        <w:t>v sídle objednatele</w:t>
      </w:r>
      <w:r w:rsidR="00B30037" w:rsidRPr="00585DDF">
        <w:rPr>
          <w:rFonts w:ascii="Arial" w:hAnsi="Arial" w:cs="Arial"/>
          <w:snapToGrid w:val="0"/>
        </w:rPr>
        <w:t xml:space="preserve"> I.</w:t>
      </w:r>
    </w:p>
    <w:p w14:paraId="125DB16F" w14:textId="77777777" w:rsidR="00E329BC" w:rsidRDefault="00E329BC" w:rsidP="008349FE">
      <w:pPr>
        <w:pStyle w:val="Odstavecseseznamem"/>
        <w:numPr>
          <w:ilvl w:val="0"/>
          <w:numId w:val="10"/>
        </w:numPr>
        <w:spacing w:before="120" w:after="0" w:line="240" w:lineRule="auto"/>
        <w:ind w:left="714" w:hanging="357"/>
        <w:contextualSpacing w:val="0"/>
        <w:jc w:val="both"/>
        <w:rPr>
          <w:rFonts w:ascii="Arial" w:hAnsi="Arial" w:cs="Arial"/>
          <w:snapToGrid w:val="0"/>
        </w:rPr>
      </w:pPr>
      <w:r w:rsidRPr="00585DDF">
        <w:rPr>
          <w:rFonts w:ascii="Arial" w:hAnsi="Arial" w:cs="Arial"/>
        </w:rPr>
        <w:t>Zhotovitel se zavazuje odevzdat objednateli</w:t>
      </w:r>
      <w:r w:rsidR="000F1CCD">
        <w:rPr>
          <w:rFonts w:ascii="Arial" w:hAnsi="Arial" w:cs="Arial"/>
        </w:rPr>
        <w:t xml:space="preserve"> I</w:t>
      </w:r>
      <w:r w:rsidR="00EF1A50">
        <w:rPr>
          <w:rFonts w:ascii="Arial" w:hAnsi="Arial" w:cs="Arial"/>
        </w:rPr>
        <w:t>.</w:t>
      </w:r>
      <w:r w:rsidRPr="00585DDF">
        <w:rPr>
          <w:rFonts w:ascii="Arial" w:hAnsi="Arial" w:cs="Arial"/>
        </w:rPr>
        <w:t xml:space="preserve"> dílo najednou.</w:t>
      </w:r>
    </w:p>
    <w:p w14:paraId="2F6CB2FC" w14:textId="77777777" w:rsidR="00F10416" w:rsidRPr="00F10416" w:rsidRDefault="00E329BC" w:rsidP="008349FE">
      <w:pPr>
        <w:pStyle w:val="Odstavecseseznamem"/>
        <w:numPr>
          <w:ilvl w:val="0"/>
          <w:numId w:val="10"/>
        </w:numPr>
        <w:spacing w:before="120" w:after="0" w:line="240" w:lineRule="auto"/>
        <w:ind w:left="714" w:hanging="357"/>
        <w:contextualSpacing w:val="0"/>
        <w:jc w:val="both"/>
        <w:rPr>
          <w:rFonts w:ascii="Arial" w:hAnsi="Arial" w:cs="Arial"/>
          <w:snapToGrid w:val="0"/>
        </w:rPr>
      </w:pPr>
      <w:r w:rsidRPr="00FB77E1">
        <w:rPr>
          <w:rFonts w:ascii="Arial" w:hAnsi="Arial" w:cs="Arial"/>
        </w:rPr>
        <w:t xml:space="preserve">Objednatel </w:t>
      </w:r>
      <w:r>
        <w:rPr>
          <w:rFonts w:ascii="Arial" w:hAnsi="Arial" w:cs="Arial"/>
        </w:rPr>
        <w:t>I</w:t>
      </w:r>
      <w:r w:rsidR="00EF1A50">
        <w:rPr>
          <w:rFonts w:ascii="Arial" w:hAnsi="Arial" w:cs="Arial"/>
        </w:rPr>
        <w:t>.</w:t>
      </w:r>
      <w:r>
        <w:rPr>
          <w:rFonts w:ascii="Arial" w:hAnsi="Arial" w:cs="Arial"/>
        </w:rPr>
        <w:t xml:space="preserve"> </w:t>
      </w:r>
      <w:r w:rsidRPr="00FB77E1">
        <w:rPr>
          <w:rFonts w:ascii="Arial" w:hAnsi="Arial" w:cs="Arial"/>
        </w:rPr>
        <w:t xml:space="preserve">provede kontrolu </w:t>
      </w:r>
      <w:r>
        <w:rPr>
          <w:rFonts w:ascii="Arial" w:hAnsi="Arial" w:cs="Arial"/>
        </w:rPr>
        <w:t xml:space="preserve">díla </w:t>
      </w:r>
      <w:r w:rsidRPr="00FB77E1">
        <w:rPr>
          <w:rFonts w:ascii="Arial" w:hAnsi="Arial" w:cs="Arial"/>
        </w:rPr>
        <w:t>podle čl. III do 30 dnů od převzetí díla ke kontrole.</w:t>
      </w:r>
    </w:p>
    <w:p w14:paraId="781B4835" w14:textId="77777777" w:rsidR="002E6D96" w:rsidRPr="00585DDF" w:rsidRDefault="00F10416" w:rsidP="008349FE">
      <w:pPr>
        <w:pStyle w:val="Odstavecseseznamem"/>
        <w:numPr>
          <w:ilvl w:val="0"/>
          <w:numId w:val="10"/>
        </w:numPr>
        <w:spacing w:before="120" w:after="0" w:line="240" w:lineRule="auto"/>
        <w:ind w:left="714" w:hanging="357"/>
        <w:contextualSpacing w:val="0"/>
        <w:jc w:val="both"/>
        <w:rPr>
          <w:rFonts w:ascii="Arial" w:hAnsi="Arial" w:cs="Arial"/>
          <w:snapToGrid w:val="0"/>
        </w:rPr>
      </w:pPr>
      <w:r w:rsidRPr="00FB77E1">
        <w:rPr>
          <w:rFonts w:ascii="Arial" w:hAnsi="Arial" w:cs="Arial"/>
        </w:rPr>
        <w:t>Výsledek kontroly sdělí objednatel písemným podáním zhotoviteli, které bude odesláno nejpozději poslední den lhůty uvedené v </w:t>
      </w:r>
      <w:r>
        <w:rPr>
          <w:rFonts w:ascii="Arial" w:hAnsi="Arial" w:cs="Arial"/>
        </w:rPr>
        <w:t>bodě</w:t>
      </w:r>
      <w:r w:rsidRPr="00FB77E1">
        <w:rPr>
          <w:rFonts w:ascii="Arial" w:hAnsi="Arial" w:cs="Arial"/>
        </w:rPr>
        <w:t xml:space="preserve"> 3</w:t>
      </w:r>
      <w:r w:rsidR="004F43EC">
        <w:rPr>
          <w:rFonts w:ascii="Arial" w:hAnsi="Arial" w:cs="Arial"/>
        </w:rPr>
        <w:t>.</w:t>
      </w:r>
      <w:r w:rsidR="002E6D96" w:rsidRPr="00585DDF">
        <w:rPr>
          <w:rFonts w:ascii="Arial" w:hAnsi="Arial" w:cs="Arial"/>
          <w:snapToGrid w:val="0"/>
        </w:rPr>
        <w:t xml:space="preserve"> </w:t>
      </w:r>
    </w:p>
    <w:p w14:paraId="49AE1137" w14:textId="77777777" w:rsidR="008B6133" w:rsidRPr="00A55F1C" w:rsidRDefault="008B6133" w:rsidP="008349FE">
      <w:pPr>
        <w:pStyle w:val="Odstavecseseznamem"/>
        <w:numPr>
          <w:ilvl w:val="0"/>
          <w:numId w:val="10"/>
        </w:numPr>
        <w:spacing w:before="120" w:after="0" w:line="240" w:lineRule="auto"/>
        <w:ind w:left="714" w:hanging="357"/>
        <w:contextualSpacing w:val="0"/>
        <w:jc w:val="both"/>
        <w:rPr>
          <w:rFonts w:ascii="Arial" w:hAnsi="Arial" w:cs="Arial"/>
          <w:snapToGrid w:val="0"/>
        </w:rPr>
      </w:pPr>
      <w:r w:rsidRPr="00A55F1C">
        <w:rPr>
          <w:rFonts w:ascii="Arial" w:hAnsi="Arial" w:cs="Arial"/>
          <w:snapToGrid w:val="0"/>
        </w:rPr>
        <w:t>Objednatel I</w:t>
      </w:r>
      <w:r w:rsidR="00EF1A50" w:rsidRPr="00A55F1C">
        <w:rPr>
          <w:rFonts w:ascii="Arial" w:hAnsi="Arial" w:cs="Arial"/>
          <w:snapToGrid w:val="0"/>
        </w:rPr>
        <w:t>.</w:t>
      </w:r>
      <w:r w:rsidRPr="00A55F1C">
        <w:rPr>
          <w:rFonts w:ascii="Arial" w:hAnsi="Arial" w:cs="Arial"/>
          <w:snapToGrid w:val="0"/>
        </w:rPr>
        <w:t xml:space="preserve"> předá</w:t>
      </w:r>
      <w:r w:rsidR="00B909DC" w:rsidRPr="00A55F1C">
        <w:rPr>
          <w:rFonts w:ascii="Arial" w:hAnsi="Arial" w:cs="Arial"/>
          <w:snapToGrid w:val="0"/>
        </w:rPr>
        <w:t xml:space="preserve"> </w:t>
      </w:r>
      <w:r w:rsidRPr="00A55F1C">
        <w:rPr>
          <w:rFonts w:ascii="Arial" w:hAnsi="Arial" w:cs="Arial"/>
          <w:snapToGrid w:val="0"/>
        </w:rPr>
        <w:t>dílo</w:t>
      </w:r>
      <w:r w:rsidR="00BA2B47" w:rsidRPr="00A55F1C">
        <w:rPr>
          <w:rFonts w:ascii="Arial" w:hAnsi="Arial" w:cs="Arial"/>
          <w:snapToGrid w:val="0"/>
        </w:rPr>
        <w:t xml:space="preserve"> bez vad a nedodělků</w:t>
      </w:r>
      <w:r w:rsidR="00EF1A50" w:rsidRPr="00A55F1C">
        <w:rPr>
          <w:rFonts w:ascii="Arial" w:hAnsi="Arial" w:cs="Arial"/>
          <w:snapToGrid w:val="0"/>
        </w:rPr>
        <w:t xml:space="preserve"> neprodleně</w:t>
      </w:r>
      <w:r w:rsidR="000F0BF8" w:rsidRPr="00A55F1C">
        <w:rPr>
          <w:rFonts w:ascii="Arial" w:hAnsi="Arial" w:cs="Arial"/>
          <w:snapToGrid w:val="0"/>
        </w:rPr>
        <w:t xml:space="preserve"> </w:t>
      </w:r>
      <w:r w:rsidRPr="00A55F1C">
        <w:rPr>
          <w:rFonts w:ascii="Arial" w:hAnsi="Arial" w:cs="Arial"/>
          <w:snapToGrid w:val="0"/>
        </w:rPr>
        <w:t>objednateli II.</w:t>
      </w:r>
      <w:r w:rsidR="009106DD" w:rsidRPr="00A55F1C">
        <w:rPr>
          <w:rFonts w:ascii="Arial" w:hAnsi="Arial" w:cs="Arial"/>
          <w:snapToGrid w:val="0"/>
        </w:rPr>
        <w:t xml:space="preserve"> </w:t>
      </w:r>
      <w:r w:rsidR="00BA2B47" w:rsidRPr="00A55F1C">
        <w:rPr>
          <w:rFonts w:ascii="Arial" w:hAnsi="Arial" w:cs="Arial"/>
          <w:snapToGrid w:val="0"/>
        </w:rPr>
        <w:t>v elektronické a písemné podobě,</w:t>
      </w:r>
      <w:r w:rsidR="008F6B51" w:rsidRPr="00A55F1C">
        <w:rPr>
          <w:rFonts w:ascii="Arial" w:hAnsi="Arial" w:cs="Arial"/>
          <w:snapToGrid w:val="0"/>
        </w:rPr>
        <w:t xml:space="preserve"> dotčeným obcím </w:t>
      </w:r>
      <w:r w:rsidR="008E0DCB" w:rsidRPr="00A55F1C">
        <w:rPr>
          <w:rFonts w:ascii="Arial" w:hAnsi="Arial" w:cs="Arial"/>
          <w:snapToGrid w:val="0"/>
        </w:rPr>
        <w:t>v </w:t>
      </w:r>
      <w:r w:rsidR="00C04DB3" w:rsidRPr="00A55F1C">
        <w:rPr>
          <w:rFonts w:ascii="Arial" w:hAnsi="Arial" w:cs="Arial"/>
          <w:snapToGrid w:val="0"/>
        </w:rPr>
        <w:t>elektronick</w:t>
      </w:r>
      <w:r w:rsidR="008E0DCB" w:rsidRPr="00A55F1C">
        <w:rPr>
          <w:rFonts w:ascii="Arial" w:hAnsi="Arial" w:cs="Arial"/>
          <w:snapToGrid w:val="0"/>
        </w:rPr>
        <w:t>é podobě.</w:t>
      </w:r>
      <w:r w:rsidR="009106DD" w:rsidRPr="00A55F1C">
        <w:rPr>
          <w:rFonts w:ascii="Arial" w:hAnsi="Arial" w:cs="Arial"/>
          <w:snapToGrid w:val="0"/>
        </w:rPr>
        <w:t xml:space="preserve"> </w:t>
      </w:r>
    </w:p>
    <w:p w14:paraId="35D73D7A" w14:textId="77777777" w:rsidR="009F63D5" w:rsidRPr="00585DDF" w:rsidRDefault="009F63D5" w:rsidP="001D5C66">
      <w:pPr>
        <w:jc w:val="both"/>
        <w:rPr>
          <w:rFonts w:ascii="Arial" w:hAnsi="Arial" w:cs="Arial"/>
          <w:b/>
          <w:bCs/>
          <w:snapToGrid w:val="0"/>
          <w:sz w:val="22"/>
          <w:szCs w:val="22"/>
        </w:rPr>
      </w:pPr>
    </w:p>
    <w:p w14:paraId="1D5E4AA3" w14:textId="77777777" w:rsidR="00E329BC" w:rsidRPr="00585DDF" w:rsidRDefault="00E329BC" w:rsidP="00E329BC">
      <w:pPr>
        <w:jc w:val="center"/>
        <w:rPr>
          <w:rFonts w:ascii="Arial" w:hAnsi="Arial" w:cs="Arial"/>
          <w:b/>
          <w:bCs/>
          <w:snapToGrid w:val="0"/>
          <w:sz w:val="22"/>
          <w:szCs w:val="22"/>
        </w:rPr>
      </w:pPr>
      <w:r w:rsidRPr="00585DDF">
        <w:rPr>
          <w:rFonts w:ascii="Arial" w:hAnsi="Arial" w:cs="Arial"/>
          <w:b/>
          <w:bCs/>
          <w:snapToGrid w:val="0"/>
          <w:sz w:val="22"/>
          <w:szCs w:val="22"/>
        </w:rPr>
        <w:t>Čl. VI.</w:t>
      </w:r>
    </w:p>
    <w:p w14:paraId="45621679" w14:textId="77777777" w:rsidR="00E329BC" w:rsidRPr="00585DDF" w:rsidRDefault="00E329BC" w:rsidP="00E329BC">
      <w:pPr>
        <w:pStyle w:val="Nadpis3"/>
        <w:rPr>
          <w:rFonts w:ascii="Arial" w:hAnsi="Arial" w:cs="Arial"/>
          <w:sz w:val="22"/>
          <w:szCs w:val="22"/>
        </w:rPr>
      </w:pPr>
      <w:r w:rsidRPr="00585DDF">
        <w:rPr>
          <w:rFonts w:ascii="Arial" w:hAnsi="Arial" w:cs="Arial"/>
          <w:sz w:val="22"/>
          <w:szCs w:val="22"/>
        </w:rPr>
        <w:t>Cena za provedení díla</w:t>
      </w:r>
    </w:p>
    <w:p w14:paraId="5F04EFD4" w14:textId="77777777" w:rsidR="00E329BC" w:rsidRPr="00585DDF" w:rsidRDefault="00E329BC" w:rsidP="00E329BC">
      <w:pPr>
        <w:jc w:val="both"/>
        <w:rPr>
          <w:rFonts w:ascii="Arial" w:hAnsi="Arial" w:cs="Arial"/>
          <w:sz w:val="22"/>
          <w:szCs w:val="22"/>
        </w:rPr>
      </w:pPr>
    </w:p>
    <w:p w14:paraId="5B7189FB" w14:textId="77777777" w:rsidR="00E329BC" w:rsidRPr="00585DDF" w:rsidRDefault="00E329BC" w:rsidP="008349FE">
      <w:pPr>
        <w:numPr>
          <w:ilvl w:val="1"/>
          <w:numId w:val="2"/>
        </w:numPr>
        <w:tabs>
          <w:tab w:val="clear" w:pos="1364"/>
          <w:tab w:val="num" w:pos="284"/>
        </w:tabs>
        <w:ind w:left="284" w:hanging="284"/>
        <w:jc w:val="both"/>
        <w:rPr>
          <w:rFonts w:ascii="Arial" w:hAnsi="Arial" w:cs="Arial"/>
          <w:snapToGrid w:val="0"/>
          <w:sz w:val="22"/>
          <w:szCs w:val="22"/>
        </w:rPr>
      </w:pPr>
      <w:r w:rsidRPr="00585DDF">
        <w:rPr>
          <w:rFonts w:ascii="Arial" w:hAnsi="Arial" w:cs="Arial"/>
          <w:snapToGrid w:val="0"/>
          <w:sz w:val="22"/>
          <w:szCs w:val="22"/>
        </w:rPr>
        <w:t xml:space="preserve">Cena za provedení díla je sjednána na základě vítězné nabídky veřejné zakázky, vyhlášené objednatelem. </w:t>
      </w:r>
    </w:p>
    <w:p w14:paraId="2DC74697" w14:textId="77777777" w:rsidR="00E329BC" w:rsidRPr="00585DDF" w:rsidRDefault="00E329BC" w:rsidP="00E329BC">
      <w:pPr>
        <w:jc w:val="both"/>
        <w:rPr>
          <w:rFonts w:ascii="Arial" w:hAnsi="Arial" w:cs="Arial"/>
          <w:snapToGrid w:val="0"/>
          <w:sz w:val="22"/>
          <w:szCs w:val="22"/>
        </w:rPr>
      </w:pPr>
      <w:r w:rsidRPr="00585DDF">
        <w:rPr>
          <w:rFonts w:ascii="Arial" w:hAnsi="Arial" w:cs="Arial"/>
          <w:snapToGrid w:val="0"/>
          <w:sz w:val="22"/>
          <w:szCs w:val="22"/>
        </w:rPr>
        <w:t xml:space="preserve">     Celková cena bez DPH</w:t>
      </w:r>
      <w:r w:rsidRPr="00585DDF">
        <w:rPr>
          <w:rFonts w:ascii="Arial" w:hAnsi="Arial" w:cs="Arial"/>
          <w:snapToGrid w:val="0"/>
          <w:sz w:val="22"/>
          <w:szCs w:val="22"/>
        </w:rPr>
        <w:tab/>
      </w:r>
      <w:r w:rsidRPr="00585DDF">
        <w:rPr>
          <w:rFonts w:ascii="Arial" w:hAnsi="Arial" w:cs="Arial"/>
          <w:snapToGrid w:val="0"/>
          <w:sz w:val="22"/>
          <w:szCs w:val="22"/>
        </w:rPr>
        <w:tab/>
      </w:r>
      <w:r w:rsidRPr="00D3283F">
        <w:rPr>
          <w:rFonts w:ascii="Arial" w:hAnsi="Arial" w:cs="Arial"/>
          <w:snapToGrid w:val="0"/>
          <w:sz w:val="22"/>
          <w:szCs w:val="22"/>
          <w:highlight w:val="yellow"/>
        </w:rPr>
        <w:t>…,- Kč</w:t>
      </w:r>
    </w:p>
    <w:p w14:paraId="50EBD19E" w14:textId="77777777" w:rsidR="00E329BC" w:rsidRPr="00585DDF" w:rsidRDefault="00E329BC" w:rsidP="00E329BC">
      <w:pPr>
        <w:jc w:val="both"/>
        <w:rPr>
          <w:rFonts w:ascii="Arial" w:hAnsi="Arial" w:cs="Arial"/>
          <w:snapToGrid w:val="0"/>
          <w:sz w:val="22"/>
          <w:szCs w:val="22"/>
        </w:rPr>
      </w:pPr>
      <w:r w:rsidRPr="00585DDF">
        <w:rPr>
          <w:rFonts w:ascii="Arial" w:hAnsi="Arial" w:cs="Arial"/>
          <w:snapToGrid w:val="0"/>
          <w:sz w:val="22"/>
          <w:szCs w:val="22"/>
        </w:rPr>
        <w:t xml:space="preserve">     DPH</w:t>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D3283F">
        <w:rPr>
          <w:rFonts w:ascii="Arial" w:hAnsi="Arial" w:cs="Arial"/>
          <w:snapToGrid w:val="0"/>
          <w:sz w:val="22"/>
          <w:szCs w:val="22"/>
          <w:highlight w:val="yellow"/>
        </w:rPr>
        <w:t>…,- Kč</w:t>
      </w:r>
    </w:p>
    <w:p w14:paraId="01D56E2C" w14:textId="77777777" w:rsidR="00E329BC" w:rsidRPr="00585DDF" w:rsidRDefault="00E329BC" w:rsidP="00E329BC">
      <w:pPr>
        <w:jc w:val="both"/>
        <w:rPr>
          <w:rFonts w:ascii="Arial" w:hAnsi="Arial" w:cs="Arial"/>
          <w:snapToGrid w:val="0"/>
          <w:sz w:val="22"/>
          <w:szCs w:val="22"/>
        </w:rPr>
      </w:pPr>
      <w:r w:rsidRPr="00585DDF">
        <w:rPr>
          <w:rFonts w:ascii="Arial" w:hAnsi="Arial" w:cs="Arial"/>
          <w:snapToGrid w:val="0"/>
          <w:sz w:val="22"/>
          <w:szCs w:val="22"/>
        </w:rPr>
        <w:t xml:space="preserve">     Celková cena vč. DPH</w:t>
      </w:r>
      <w:r w:rsidRPr="00585DDF">
        <w:rPr>
          <w:rFonts w:ascii="Arial" w:hAnsi="Arial" w:cs="Arial"/>
          <w:snapToGrid w:val="0"/>
          <w:sz w:val="22"/>
          <w:szCs w:val="22"/>
        </w:rPr>
        <w:tab/>
      </w:r>
      <w:r w:rsidRPr="00585DDF">
        <w:rPr>
          <w:rFonts w:ascii="Arial" w:hAnsi="Arial" w:cs="Arial"/>
          <w:snapToGrid w:val="0"/>
          <w:sz w:val="22"/>
          <w:szCs w:val="22"/>
        </w:rPr>
        <w:tab/>
      </w:r>
      <w:r w:rsidRPr="00D3283F">
        <w:rPr>
          <w:rFonts w:ascii="Arial" w:hAnsi="Arial" w:cs="Arial"/>
          <w:snapToGrid w:val="0"/>
          <w:sz w:val="22"/>
          <w:szCs w:val="22"/>
          <w:highlight w:val="yellow"/>
        </w:rPr>
        <w:t>…,- Kč</w:t>
      </w:r>
    </w:p>
    <w:p w14:paraId="73F0444E" w14:textId="77777777" w:rsidR="00E329BC" w:rsidRPr="00585DDF" w:rsidRDefault="00E329BC" w:rsidP="00E329BC">
      <w:pPr>
        <w:jc w:val="both"/>
        <w:rPr>
          <w:rFonts w:ascii="Arial" w:hAnsi="Arial" w:cs="Arial"/>
          <w:snapToGrid w:val="0"/>
          <w:sz w:val="22"/>
          <w:szCs w:val="22"/>
        </w:rPr>
      </w:pPr>
    </w:p>
    <w:p w14:paraId="637958A0" w14:textId="77777777" w:rsidR="00E329BC" w:rsidRPr="00585DDF" w:rsidRDefault="00E329BC" w:rsidP="00E329BC">
      <w:pPr>
        <w:jc w:val="both"/>
        <w:rPr>
          <w:rFonts w:ascii="Arial" w:hAnsi="Arial" w:cs="Arial"/>
          <w:snapToGrid w:val="0"/>
          <w:sz w:val="22"/>
          <w:szCs w:val="22"/>
        </w:rPr>
      </w:pPr>
    </w:p>
    <w:p w14:paraId="4149DF72" w14:textId="77777777" w:rsidR="00E329BC" w:rsidRPr="00585DDF" w:rsidRDefault="00E329BC" w:rsidP="00E329BC">
      <w:pPr>
        <w:pStyle w:val="Zkladntext"/>
        <w:spacing w:line="240" w:lineRule="auto"/>
        <w:jc w:val="both"/>
        <w:rPr>
          <w:rFonts w:ascii="Arial" w:hAnsi="Arial" w:cs="Arial"/>
          <w:sz w:val="22"/>
          <w:szCs w:val="22"/>
        </w:rPr>
      </w:pPr>
      <w:r w:rsidRPr="00585DDF">
        <w:rPr>
          <w:rFonts w:ascii="Arial" w:hAnsi="Arial" w:cs="Arial"/>
          <w:sz w:val="22"/>
          <w:szCs w:val="22"/>
        </w:rPr>
        <w:lastRenderedPageBreak/>
        <w:t>Sjednaná celková cena je neměnná po celou dobu realizace díla a tuto lze změnit pouze v případě, že v průběhu plnění dojde ke změnám sazeb DPH.</w:t>
      </w:r>
    </w:p>
    <w:p w14:paraId="4A0DF2C7" w14:textId="77777777" w:rsidR="00E329BC" w:rsidRPr="00585DDF" w:rsidRDefault="00E329BC" w:rsidP="00E329BC">
      <w:pPr>
        <w:pStyle w:val="Zkladntext"/>
        <w:spacing w:line="240" w:lineRule="auto"/>
        <w:jc w:val="both"/>
        <w:rPr>
          <w:rFonts w:ascii="Arial" w:hAnsi="Arial" w:cs="Arial"/>
          <w:sz w:val="22"/>
          <w:szCs w:val="22"/>
        </w:rPr>
      </w:pPr>
    </w:p>
    <w:p w14:paraId="14279862" w14:textId="77777777" w:rsidR="00E329BC" w:rsidRPr="00585DDF" w:rsidRDefault="00E329BC" w:rsidP="00E329BC">
      <w:pPr>
        <w:spacing w:before="120"/>
        <w:jc w:val="both"/>
        <w:rPr>
          <w:rFonts w:ascii="Arial" w:hAnsi="Arial" w:cs="Arial"/>
          <w:snapToGrid w:val="0"/>
          <w:sz w:val="22"/>
          <w:szCs w:val="22"/>
        </w:rPr>
      </w:pPr>
      <w:r w:rsidRPr="00585DDF">
        <w:rPr>
          <w:rFonts w:ascii="Arial" w:hAnsi="Arial" w:cs="Arial"/>
          <w:snapToGrid w:val="0"/>
          <w:sz w:val="22"/>
          <w:szCs w:val="22"/>
        </w:rPr>
        <w:t>Tisk nezbytných mapových podkladů je zahrnut do cenové kalkulace.</w:t>
      </w:r>
    </w:p>
    <w:p w14:paraId="4E0DA425" w14:textId="77777777" w:rsidR="00BA2B47" w:rsidRDefault="00BA2B47">
      <w:pPr>
        <w:rPr>
          <w:rFonts w:ascii="Arial" w:hAnsi="Arial" w:cs="Arial"/>
          <w:b/>
          <w:bCs/>
          <w:snapToGrid w:val="0"/>
          <w:sz w:val="22"/>
          <w:szCs w:val="22"/>
        </w:rPr>
      </w:pPr>
    </w:p>
    <w:p w14:paraId="7C5EF049" w14:textId="77777777" w:rsidR="00E329BC" w:rsidRPr="00585DDF" w:rsidRDefault="00E329BC" w:rsidP="00E329BC">
      <w:pPr>
        <w:jc w:val="center"/>
        <w:rPr>
          <w:rFonts w:ascii="Arial" w:hAnsi="Arial" w:cs="Arial"/>
          <w:b/>
          <w:bCs/>
          <w:snapToGrid w:val="0"/>
          <w:sz w:val="22"/>
          <w:szCs w:val="22"/>
        </w:rPr>
      </w:pPr>
      <w:r w:rsidRPr="00585DDF">
        <w:rPr>
          <w:rFonts w:ascii="Arial" w:hAnsi="Arial" w:cs="Arial"/>
          <w:b/>
          <w:bCs/>
          <w:snapToGrid w:val="0"/>
          <w:sz w:val="22"/>
          <w:szCs w:val="22"/>
        </w:rPr>
        <w:t>Čl. VII.</w:t>
      </w:r>
    </w:p>
    <w:p w14:paraId="61352058" w14:textId="77777777" w:rsidR="00E329BC" w:rsidRPr="00585DDF" w:rsidRDefault="00E329BC" w:rsidP="00E329BC">
      <w:pPr>
        <w:pStyle w:val="Nadpis3"/>
        <w:rPr>
          <w:rFonts w:ascii="Arial" w:hAnsi="Arial" w:cs="Arial"/>
          <w:sz w:val="22"/>
          <w:szCs w:val="22"/>
        </w:rPr>
      </w:pPr>
      <w:r w:rsidRPr="00585DDF">
        <w:rPr>
          <w:rFonts w:ascii="Arial" w:hAnsi="Arial" w:cs="Arial"/>
          <w:sz w:val="22"/>
          <w:szCs w:val="22"/>
        </w:rPr>
        <w:t>Platební a fakturační podmínky</w:t>
      </w:r>
    </w:p>
    <w:p w14:paraId="4E26CBAD" w14:textId="77777777" w:rsidR="00E329BC" w:rsidRPr="00585DDF" w:rsidRDefault="00E329BC" w:rsidP="00E329BC">
      <w:pPr>
        <w:jc w:val="both"/>
        <w:rPr>
          <w:rFonts w:ascii="Arial" w:hAnsi="Arial" w:cs="Arial"/>
          <w:sz w:val="22"/>
          <w:szCs w:val="22"/>
        </w:rPr>
      </w:pPr>
    </w:p>
    <w:p w14:paraId="4160816A" w14:textId="77777777" w:rsidR="00AA0273" w:rsidRDefault="00084E1C" w:rsidP="008349FE">
      <w:pPr>
        <w:numPr>
          <w:ilvl w:val="0"/>
          <w:numId w:val="6"/>
        </w:numPr>
        <w:tabs>
          <w:tab w:val="left" w:pos="0"/>
        </w:tabs>
        <w:spacing w:before="120"/>
        <w:jc w:val="both"/>
        <w:rPr>
          <w:rFonts w:ascii="Arial" w:hAnsi="Arial" w:cs="Arial"/>
          <w:snapToGrid w:val="0"/>
          <w:sz w:val="22"/>
          <w:szCs w:val="22"/>
        </w:rPr>
      </w:pPr>
      <w:r w:rsidRPr="00084E1C">
        <w:rPr>
          <w:rFonts w:ascii="Arial" w:hAnsi="Arial" w:cs="Arial"/>
          <w:snapToGrid w:val="0"/>
          <w:sz w:val="22"/>
          <w:szCs w:val="22"/>
        </w:rPr>
        <w:t>Fakturační adres</w:t>
      </w:r>
      <w:r w:rsidR="008F1CC2">
        <w:rPr>
          <w:rFonts w:ascii="Arial" w:hAnsi="Arial" w:cs="Arial"/>
          <w:snapToGrid w:val="0"/>
          <w:sz w:val="22"/>
          <w:szCs w:val="22"/>
        </w:rPr>
        <w:t>y</w:t>
      </w:r>
      <w:r w:rsidRPr="00084E1C">
        <w:rPr>
          <w:rFonts w:ascii="Arial" w:hAnsi="Arial" w:cs="Arial"/>
          <w:snapToGrid w:val="0"/>
          <w:sz w:val="22"/>
          <w:szCs w:val="22"/>
        </w:rPr>
        <w:t>:</w:t>
      </w:r>
    </w:p>
    <w:p w14:paraId="2E51A9FB" w14:textId="4ABB286A" w:rsidR="00084E1C" w:rsidRDefault="00084E1C" w:rsidP="00AA0273">
      <w:pPr>
        <w:spacing w:before="120"/>
        <w:ind w:left="426"/>
        <w:jc w:val="both"/>
        <w:rPr>
          <w:rFonts w:ascii="Arial" w:hAnsi="Arial" w:cs="Arial"/>
          <w:snapToGrid w:val="0"/>
          <w:sz w:val="22"/>
          <w:szCs w:val="22"/>
        </w:rPr>
      </w:pPr>
      <w:r w:rsidRPr="00084E1C">
        <w:rPr>
          <w:rFonts w:ascii="Arial" w:hAnsi="Arial" w:cs="Arial"/>
          <w:snapToGrid w:val="0"/>
          <w:sz w:val="22"/>
          <w:szCs w:val="22"/>
        </w:rPr>
        <w:t>Státní pozemkový úřad, Husinecká 1024/11a, 130 00 Praha 3 – Žižkov, IČO: 01312774. Faktury budou zasílány na adresu:</w:t>
      </w:r>
      <w:r w:rsidR="00763397">
        <w:rPr>
          <w:rFonts w:ascii="Arial" w:hAnsi="Arial" w:cs="Arial"/>
          <w:snapToGrid w:val="0"/>
          <w:sz w:val="22"/>
          <w:szCs w:val="22"/>
        </w:rPr>
        <w:t xml:space="preserve"> </w:t>
      </w:r>
      <w:r w:rsidR="001D7620">
        <w:rPr>
          <w:rFonts w:ascii="Arial" w:hAnsi="Arial" w:cs="Arial"/>
          <w:snapToGrid w:val="0"/>
          <w:sz w:val="22"/>
          <w:szCs w:val="22"/>
        </w:rPr>
        <w:t xml:space="preserve">Státní pozemkový úřad, Pobočka </w:t>
      </w:r>
      <w:r w:rsidR="00BD01B6">
        <w:rPr>
          <w:rFonts w:ascii="Arial" w:hAnsi="Arial" w:cs="Arial"/>
          <w:snapToGrid w:val="0"/>
          <w:sz w:val="22"/>
          <w:szCs w:val="22"/>
        </w:rPr>
        <w:t>Ústí nad Orlicí</w:t>
      </w:r>
      <w:r w:rsidR="001D7620">
        <w:rPr>
          <w:rFonts w:ascii="Arial" w:hAnsi="Arial" w:cs="Arial"/>
          <w:snapToGrid w:val="0"/>
          <w:sz w:val="22"/>
          <w:szCs w:val="22"/>
        </w:rPr>
        <w:t xml:space="preserve">, </w:t>
      </w:r>
      <w:r w:rsidR="00BD01B6">
        <w:rPr>
          <w:rFonts w:ascii="Arial" w:hAnsi="Arial" w:cs="Arial"/>
          <w:snapToGrid w:val="0"/>
          <w:sz w:val="22"/>
          <w:szCs w:val="22"/>
        </w:rPr>
        <w:t>Tvardkova 1191, 562 01 Ústí nad Orlicí</w:t>
      </w:r>
    </w:p>
    <w:p w14:paraId="0DF2E04C" w14:textId="77777777" w:rsidR="00AA0273" w:rsidRDefault="005F6B04" w:rsidP="00AA0273">
      <w:pPr>
        <w:spacing w:before="120"/>
        <w:ind w:left="426"/>
        <w:jc w:val="both"/>
        <w:rPr>
          <w:rFonts w:ascii="Arial" w:hAnsi="Arial" w:cs="Arial"/>
          <w:snapToGrid w:val="0"/>
          <w:sz w:val="22"/>
          <w:szCs w:val="22"/>
        </w:rPr>
      </w:pPr>
      <w:r w:rsidRPr="000F0BF8">
        <w:rPr>
          <w:rFonts w:ascii="Arial" w:hAnsi="Arial" w:cs="Arial"/>
          <w:snapToGrid w:val="0"/>
          <w:sz w:val="22"/>
          <w:szCs w:val="22"/>
        </w:rPr>
        <w:t xml:space="preserve">Ředitelství silnic a dálnic ČR, Na Pankráci 546/56, 140 00 Praha 4, IČO : 65993390 a doručovací adresa : </w:t>
      </w:r>
      <w:r w:rsidR="00AA0273" w:rsidRPr="000F0BF8">
        <w:rPr>
          <w:rFonts w:ascii="Arial" w:hAnsi="Arial" w:cs="Arial"/>
          <w:snapToGrid w:val="0"/>
          <w:sz w:val="22"/>
          <w:szCs w:val="22"/>
        </w:rPr>
        <w:t>Ředitelství silnic a dálnic ČR, Správa Pardubice, Hlaváčova 902, 530 02 Pardubice</w:t>
      </w:r>
    </w:p>
    <w:p w14:paraId="39937C7B" w14:textId="77777777" w:rsidR="00E329BC" w:rsidRPr="00824A54" w:rsidRDefault="00E329BC" w:rsidP="008349FE">
      <w:pPr>
        <w:numPr>
          <w:ilvl w:val="0"/>
          <w:numId w:val="6"/>
        </w:numPr>
        <w:tabs>
          <w:tab w:val="left" w:pos="0"/>
        </w:tabs>
        <w:spacing w:before="120"/>
        <w:jc w:val="both"/>
        <w:rPr>
          <w:rFonts w:ascii="Arial" w:hAnsi="Arial" w:cs="Arial"/>
          <w:snapToGrid w:val="0"/>
          <w:sz w:val="22"/>
          <w:szCs w:val="22"/>
        </w:rPr>
      </w:pPr>
      <w:r w:rsidRPr="00585DDF">
        <w:rPr>
          <w:rFonts w:ascii="Arial" w:hAnsi="Arial" w:cs="Arial"/>
          <w:snapToGrid w:val="0"/>
          <w:sz w:val="22"/>
          <w:szCs w:val="22"/>
        </w:rPr>
        <w:t xml:space="preserve">Dílo nebude rozděleno na fakturační celky. Fakturace bude provedena na základě </w:t>
      </w:r>
      <w:r w:rsidR="004F43EC">
        <w:rPr>
          <w:rFonts w:ascii="Arial" w:hAnsi="Arial" w:cs="Arial"/>
          <w:snapToGrid w:val="0"/>
          <w:sz w:val="22"/>
          <w:szCs w:val="22"/>
        </w:rPr>
        <w:t>Schvalovacího protokolu</w:t>
      </w:r>
      <w:r w:rsidR="00AA0273">
        <w:rPr>
          <w:rFonts w:ascii="Arial" w:hAnsi="Arial" w:cs="Arial"/>
          <w:snapToGrid w:val="0"/>
          <w:sz w:val="22"/>
          <w:szCs w:val="22"/>
        </w:rPr>
        <w:t>,</w:t>
      </w:r>
      <w:r w:rsidRPr="00585DDF">
        <w:rPr>
          <w:rFonts w:ascii="Arial" w:hAnsi="Arial" w:cs="Arial"/>
          <w:snapToGrid w:val="0"/>
          <w:sz w:val="22"/>
          <w:szCs w:val="22"/>
        </w:rPr>
        <w:t xml:space="preserve"> </w:t>
      </w:r>
      <w:r w:rsidR="00AA0273">
        <w:rPr>
          <w:rFonts w:ascii="Arial" w:hAnsi="Arial" w:cs="Arial"/>
          <w:snapToGrid w:val="0"/>
          <w:sz w:val="22"/>
          <w:szCs w:val="22"/>
        </w:rPr>
        <w:t xml:space="preserve">na němž </w:t>
      </w:r>
      <w:r w:rsidR="00AA0273" w:rsidRPr="00585DDF">
        <w:rPr>
          <w:rFonts w:ascii="Arial" w:hAnsi="Arial" w:cs="Arial"/>
          <w:snapToGrid w:val="0"/>
          <w:sz w:val="22"/>
          <w:szCs w:val="22"/>
        </w:rPr>
        <w:t>objednatel I</w:t>
      </w:r>
      <w:r w:rsidR="000F0BF8">
        <w:rPr>
          <w:rFonts w:ascii="Arial" w:hAnsi="Arial" w:cs="Arial"/>
          <w:snapToGrid w:val="0"/>
          <w:sz w:val="22"/>
          <w:szCs w:val="22"/>
        </w:rPr>
        <w:t>.</w:t>
      </w:r>
      <w:r w:rsidR="00AA0273" w:rsidRPr="00585DDF">
        <w:rPr>
          <w:rFonts w:ascii="Arial" w:hAnsi="Arial" w:cs="Arial"/>
          <w:snapToGrid w:val="0"/>
          <w:sz w:val="22"/>
          <w:szCs w:val="22"/>
        </w:rPr>
        <w:t xml:space="preserve"> </w:t>
      </w:r>
      <w:r w:rsidRPr="00585DDF">
        <w:rPr>
          <w:rFonts w:ascii="Arial" w:hAnsi="Arial" w:cs="Arial"/>
          <w:snapToGrid w:val="0"/>
          <w:sz w:val="22"/>
          <w:szCs w:val="22"/>
        </w:rPr>
        <w:t>potvr</w:t>
      </w:r>
      <w:r w:rsidR="00AA0273">
        <w:rPr>
          <w:rFonts w:ascii="Arial" w:hAnsi="Arial" w:cs="Arial"/>
          <w:snapToGrid w:val="0"/>
          <w:sz w:val="22"/>
          <w:szCs w:val="22"/>
        </w:rPr>
        <w:t>dí</w:t>
      </w:r>
      <w:r w:rsidRPr="00585DDF">
        <w:rPr>
          <w:rFonts w:ascii="Arial" w:hAnsi="Arial" w:cs="Arial"/>
          <w:snapToGrid w:val="0"/>
          <w:sz w:val="22"/>
          <w:szCs w:val="22"/>
        </w:rPr>
        <w:t xml:space="preserve">, </w:t>
      </w:r>
      <w:r w:rsidR="002578F4">
        <w:rPr>
          <w:rFonts w:ascii="Arial" w:hAnsi="Arial" w:cs="Arial"/>
          <w:snapToGrid w:val="0"/>
          <w:sz w:val="22"/>
          <w:szCs w:val="22"/>
        </w:rPr>
        <w:t>že předané dílo je</w:t>
      </w:r>
      <w:r w:rsidRPr="00585DDF">
        <w:rPr>
          <w:rFonts w:ascii="Arial" w:hAnsi="Arial" w:cs="Arial"/>
          <w:snapToGrid w:val="0"/>
          <w:sz w:val="22"/>
          <w:szCs w:val="22"/>
        </w:rPr>
        <w:t xml:space="preserve"> bez vad a</w:t>
      </w:r>
      <w:r w:rsidR="002578F4">
        <w:rPr>
          <w:rFonts w:ascii="Arial" w:hAnsi="Arial" w:cs="Arial"/>
          <w:snapToGrid w:val="0"/>
          <w:sz w:val="22"/>
          <w:szCs w:val="22"/>
        </w:rPr>
        <w:t> </w:t>
      </w:r>
      <w:r w:rsidRPr="00585DDF">
        <w:rPr>
          <w:rFonts w:ascii="Arial" w:hAnsi="Arial" w:cs="Arial"/>
          <w:snapToGrid w:val="0"/>
          <w:sz w:val="22"/>
          <w:szCs w:val="22"/>
        </w:rPr>
        <w:t xml:space="preserve">nedodělků.  Na financování se budou podílet oba objednatelé </w:t>
      </w:r>
      <w:r w:rsidR="00084E1C" w:rsidRPr="00084E1C">
        <w:rPr>
          <w:rFonts w:ascii="Arial" w:hAnsi="Arial" w:cs="Arial"/>
          <w:snapToGrid w:val="0"/>
          <w:sz w:val="22"/>
          <w:szCs w:val="22"/>
        </w:rPr>
        <w:t>v procentním podílu: ŘSD ČR 90 % a Státní pozemkový úřad 10 % z celkové ceny</w:t>
      </w:r>
      <w:r w:rsidRPr="00824A54">
        <w:rPr>
          <w:rFonts w:ascii="Arial" w:hAnsi="Arial" w:cs="Arial"/>
          <w:snapToGrid w:val="0"/>
          <w:sz w:val="22"/>
          <w:szCs w:val="22"/>
        </w:rPr>
        <w:t>.</w:t>
      </w:r>
      <w:r w:rsidR="00FC5704" w:rsidRPr="00824A54">
        <w:t xml:space="preserve"> </w:t>
      </w:r>
      <w:r w:rsidR="00FC5704" w:rsidRPr="00824A54">
        <w:rPr>
          <w:rFonts w:ascii="Arial" w:hAnsi="Arial" w:cs="Arial"/>
          <w:snapToGrid w:val="0"/>
          <w:sz w:val="22"/>
          <w:szCs w:val="22"/>
        </w:rPr>
        <w:t>Faktury budou vystaveny samostatně pro každého z objednatelů ve výši odpovídající procentuálním podíl</w:t>
      </w:r>
      <w:r w:rsidR="005A3464" w:rsidRPr="00824A54">
        <w:rPr>
          <w:rFonts w:ascii="Arial" w:hAnsi="Arial" w:cs="Arial"/>
          <w:snapToGrid w:val="0"/>
          <w:sz w:val="22"/>
          <w:szCs w:val="22"/>
        </w:rPr>
        <w:t>ům</w:t>
      </w:r>
      <w:r w:rsidR="00FC5704" w:rsidRPr="00824A54">
        <w:rPr>
          <w:rFonts w:ascii="Arial" w:hAnsi="Arial" w:cs="Arial"/>
          <w:snapToGrid w:val="0"/>
          <w:sz w:val="22"/>
          <w:szCs w:val="22"/>
        </w:rPr>
        <w:t xml:space="preserve"> uvede</w:t>
      </w:r>
      <w:r w:rsidR="005A3464" w:rsidRPr="00824A54">
        <w:rPr>
          <w:rFonts w:ascii="Arial" w:hAnsi="Arial" w:cs="Arial"/>
          <w:snapToGrid w:val="0"/>
          <w:sz w:val="22"/>
          <w:szCs w:val="22"/>
        </w:rPr>
        <w:t>ným výše.</w:t>
      </w:r>
    </w:p>
    <w:p w14:paraId="6A1B4F5A" w14:textId="77777777" w:rsidR="00E329BC" w:rsidRDefault="00E329BC" w:rsidP="008349FE">
      <w:pPr>
        <w:numPr>
          <w:ilvl w:val="0"/>
          <w:numId w:val="6"/>
        </w:numPr>
        <w:spacing w:before="120"/>
        <w:jc w:val="both"/>
        <w:rPr>
          <w:rFonts w:ascii="Arial" w:hAnsi="Arial" w:cs="Arial"/>
          <w:snapToGrid w:val="0"/>
          <w:sz w:val="22"/>
          <w:szCs w:val="22"/>
        </w:rPr>
      </w:pPr>
      <w:r w:rsidRPr="00585DDF">
        <w:rPr>
          <w:rFonts w:ascii="Arial" w:hAnsi="Arial" w:cs="Arial"/>
          <w:snapToGrid w:val="0"/>
          <w:sz w:val="22"/>
          <w:szCs w:val="22"/>
        </w:rPr>
        <w:t>Faktury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4C01347" w14:textId="77777777" w:rsidR="006202F9" w:rsidRPr="00585DDF" w:rsidRDefault="006202F9" w:rsidP="008349FE">
      <w:pPr>
        <w:numPr>
          <w:ilvl w:val="0"/>
          <w:numId w:val="6"/>
        </w:numPr>
        <w:spacing w:before="120"/>
        <w:jc w:val="both"/>
        <w:rPr>
          <w:rFonts w:ascii="Arial" w:hAnsi="Arial" w:cs="Arial"/>
          <w:snapToGrid w:val="0"/>
          <w:sz w:val="22"/>
          <w:szCs w:val="22"/>
        </w:rPr>
      </w:pPr>
      <w:r w:rsidRPr="006202F9">
        <w:rPr>
          <w:rFonts w:ascii="Arial" w:hAnsi="Arial" w:cs="Arial"/>
          <w:snapToGrid w:val="0"/>
          <w:sz w:val="22"/>
          <w:szCs w:val="22"/>
        </w:rPr>
        <w:t>Faktura je splatná do 30 dnů po jejím obdržení objednatelem. Poslední daňový doklad v kalendářním roce musí být objednateli doručen nejpozději 30. listopadu příslušného roku.</w:t>
      </w:r>
    </w:p>
    <w:p w14:paraId="47B04DA1" w14:textId="77777777" w:rsidR="00E329BC" w:rsidRPr="00A55F1C" w:rsidRDefault="00436311" w:rsidP="008349FE">
      <w:pPr>
        <w:numPr>
          <w:ilvl w:val="0"/>
          <w:numId w:val="6"/>
        </w:numPr>
        <w:spacing w:before="120"/>
        <w:jc w:val="both"/>
        <w:rPr>
          <w:rFonts w:ascii="Arial" w:hAnsi="Arial" w:cs="Arial"/>
          <w:snapToGrid w:val="0"/>
          <w:sz w:val="22"/>
          <w:szCs w:val="22"/>
        </w:rPr>
      </w:pPr>
      <w:r w:rsidRPr="00A55F1C">
        <w:rPr>
          <w:rFonts w:ascii="Arial" w:hAnsi="Arial" w:cs="Arial"/>
          <w:sz w:val="22"/>
          <w:szCs w:val="22"/>
        </w:rPr>
        <w:t>Objednatel</w:t>
      </w:r>
      <w:r w:rsidR="000F0BF8" w:rsidRPr="00A55F1C">
        <w:rPr>
          <w:rFonts w:ascii="Arial" w:hAnsi="Arial" w:cs="Arial"/>
          <w:sz w:val="22"/>
          <w:szCs w:val="22"/>
        </w:rPr>
        <w:t>é</w:t>
      </w:r>
      <w:r w:rsidRPr="00A55F1C">
        <w:rPr>
          <w:rFonts w:ascii="Arial" w:hAnsi="Arial" w:cs="Arial"/>
          <w:sz w:val="22"/>
          <w:szCs w:val="22"/>
        </w:rPr>
        <w:t xml:space="preserve"> neposkytn</w:t>
      </w:r>
      <w:r w:rsidR="000F0BF8" w:rsidRPr="00A55F1C">
        <w:rPr>
          <w:rFonts w:ascii="Arial" w:hAnsi="Arial" w:cs="Arial"/>
          <w:sz w:val="22"/>
          <w:szCs w:val="22"/>
        </w:rPr>
        <w:t>ou</w:t>
      </w:r>
      <w:r w:rsidRPr="00A55F1C">
        <w:rPr>
          <w:rFonts w:ascii="Arial" w:hAnsi="Arial" w:cs="Arial"/>
          <w:sz w:val="22"/>
          <w:szCs w:val="22"/>
        </w:rPr>
        <w:t xml:space="preserve"> zhotoviteli zálohy.</w:t>
      </w:r>
    </w:p>
    <w:p w14:paraId="519EF43A" w14:textId="77777777" w:rsidR="009F63D5" w:rsidRPr="00585DDF" w:rsidRDefault="009F63D5" w:rsidP="001D5C66">
      <w:pPr>
        <w:jc w:val="both"/>
        <w:rPr>
          <w:rFonts w:ascii="Arial" w:hAnsi="Arial" w:cs="Arial"/>
          <w:b/>
          <w:bCs/>
          <w:snapToGrid w:val="0"/>
          <w:sz w:val="22"/>
          <w:szCs w:val="22"/>
        </w:rPr>
      </w:pPr>
    </w:p>
    <w:p w14:paraId="5A0C2DA2" w14:textId="77777777" w:rsidR="002E6D96" w:rsidRPr="00585DDF" w:rsidRDefault="002E6D96" w:rsidP="00074AB8">
      <w:pPr>
        <w:jc w:val="center"/>
        <w:rPr>
          <w:rFonts w:ascii="Arial" w:hAnsi="Arial" w:cs="Arial"/>
          <w:b/>
          <w:bCs/>
          <w:snapToGrid w:val="0"/>
          <w:sz w:val="22"/>
          <w:szCs w:val="22"/>
        </w:rPr>
      </w:pPr>
      <w:r w:rsidRPr="00585DDF">
        <w:rPr>
          <w:rFonts w:ascii="Arial" w:hAnsi="Arial" w:cs="Arial"/>
          <w:b/>
          <w:bCs/>
          <w:snapToGrid w:val="0"/>
          <w:sz w:val="22"/>
          <w:szCs w:val="22"/>
        </w:rPr>
        <w:t>Čl. VI</w:t>
      </w:r>
      <w:r w:rsidR="00F11C39">
        <w:rPr>
          <w:rFonts w:ascii="Arial" w:hAnsi="Arial" w:cs="Arial"/>
          <w:b/>
          <w:bCs/>
          <w:snapToGrid w:val="0"/>
          <w:sz w:val="22"/>
          <w:szCs w:val="22"/>
        </w:rPr>
        <w:t>II</w:t>
      </w:r>
      <w:r w:rsidRPr="00585DDF">
        <w:rPr>
          <w:rFonts w:ascii="Arial" w:hAnsi="Arial" w:cs="Arial"/>
          <w:b/>
          <w:bCs/>
          <w:snapToGrid w:val="0"/>
          <w:sz w:val="22"/>
          <w:szCs w:val="22"/>
        </w:rPr>
        <w:t>.</w:t>
      </w:r>
    </w:p>
    <w:p w14:paraId="203F9484" w14:textId="77777777" w:rsidR="002E6D96" w:rsidRPr="00585DDF" w:rsidRDefault="00E329BC" w:rsidP="00074AB8">
      <w:pPr>
        <w:pStyle w:val="Nadpis3"/>
        <w:rPr>
          <w:rFonts w:ascii="Arial" w:hAnsi="Arial" w:cs="Arial"/>
          <w:sz w:val="22"/>
          <w:szCs w:val="22"/>
        </w:rPr>
      </w:pPr>
      <w:r>
        <w:rPr>
          <w:rFonts w:ascii="Arial" w:hAnsi="Arial" w:cs="Arial"/>
          <w:sz w:val="22"/>
          <w:szCs w:val="22"/>
        </w:rPr>
        <w:t xml:space="preserve">Smluvní </w:t>
      </w:r>
      <w:r w:rsidR="002E6D96" w:rsidRPr="00585DDF">
        <w:rPr>
          <w:rFonts w:ascii="Arial" w:hAnsi="Arial" w:cs="Arial"/>
          <w:sz w:val="22"/>
          <w:szCs w:val="22"/>
        </w:rPr>
        <w:t>sankce, záruky</w:t>
      </w:r>
    </w:p>
    <w:p w14:paraId="42315EAD" w14:textId="77777777" w:rsidR="00F11C39" w:rsidRDefault="00AF6E35" w:rsidP="008349FE">
      <w:pPr>
        <w:pStyle w:val="Zkladntextodsazen2"/>
        <w:numPr>
          <w:ilvl w:val="0"/>
          <w:numId w:val="11"/>
        </w:numPr>
        <w:tabs>
          <w:tab w:val="num" w:pos="1506"/>
        </w:tabs>
        <w:ind w:left="284"/>
        <w:rPr>
          <w:rFonts w:ascii="Arial" w:hAnsi="Arial" w:cs="Arial"/>
          <w:sz w:val="22"/>
          <w:szCs w:val="22"/>
        </w:rPr>
      </w:pPr>
      <w:r>
        <w:rPr>
          <w:rFonts w:ascii="Arial" w:hAnsi="Arial" w:cs="Arial"/>
          <w:sz w:val="22"/>
          <w:szCs w:val="22"/>
        </w:rPr>
        <w:t>Zhotovitel</w:t>
      </w:r>
      <w:r w:rsidR="00F11C39" w:rsidRPr="00F11C39">
        <w:rPr>
          <w:rFonts w:ascii="Arial" w:hAnsi="Arial" w:cs="Arial"/>
          <w:sz w:val="22"/>
          <w:szCs w:val="22"/>
        </w:rPr>
        <w:t xml:space="preserve"> se zavazuj</w:t>
      </w:r>
      <w:r>
        <w:rPr>
          <w:rFonts w:ascii="Arial" w:hAnsi="Arial" w:cs="Arial"/>
          <w:sz w:val="22"/>
          <w:szCs w:val="22"/>
        </w:rPr>
        <w:t>e</w:t>
      </w:r>
      <w:r w:rsidR="00F11C39" w:rsidRPr="00F11C39">
        <w:rPr>
          <w:rFonts w:ascii="Arial" w:hAnsi="Arial" w:cs="Arial"/>
          <w:sz w:val="22"/>
          <w:szCs w:val="22"/>
        </w:rPr>
        <w:t xml:space="preserve">, že </w:t>
      </w:r>
      <w:r>
        <w:rPr>
          <w:rFonts w:ascii="Arial" w:hAnsi="Arial" w:cs="Arial"/>
          <w:sz w:val="22"/>
          <w:szCs w:val="22"/>
        </w:rPr>
        <w:t>pokud</w:t>
      </w:r>
      <w:r w:rsidR="00F11C39" w:rsidRPr="00F11C39">
        <w:rPr>
          <w:rFonts w:ascii="Arial" w:hAnsi="Arial" w:cs="Arial"/>
          <w:sz w:val="22"/>
          <w:szCs w:val="22"/>
        </w:rPr>
        <w:t xml:space="preserve"> poruší ustanovení této smlouvy, především podmínky týkající se termínů plnění předmětu smlouvy, termínu splatnosti daňových dokladů, mohou být druhou stranou uplatňovány sankce uvedené v tomto článku</w:t>
      </w:r>
      <w:r w:rsidR="00F11C39">
        <w:rPr>
          <w:rFonts w:ascii="Arial" w:hAnsi="Arial" w:cs="Arial"/>
          <w:sz w:val="22"/>
          <w:szCs w:val="22"/>
        </w:rPr>
        <w:t>.</w:t>
      </w:r>
    </w:p>
    <w:p w14:paraId="7B09DAB3" w14:textId="77777777" w:rsidR="00F11C39" w:rsidRDefault="00F11C39" w:rsidP="008349FE">
      <w:pPr>
        <w:pStyle w:val="Zkladntextodsazen2"/>
        <w:numPr>
          <w:ilvl w:val="0"/>
          <w:numId w:val="11"/>
        </w:numPr>
        <w:tabs>
          <w:tab w:val="num" w:pos="1506"/>
        </w:tabs>
        <w:ind w:left="284"/>
        <w:rPr>
          <w:rFonts w:ascii="Arial" w:hAnsi="Arial" w:cs="Arial"/>
          <w:sz w:val="22"/>
          <w:szCs w:val="22"/>
        </w:rPr>
      </w:pPr>
      <w:r w:rsidRPr="00F11C39">
        <w:rPr>
          <w:rFonts w:ascii="Arial" w:hAnsi="Arial" w:cs="Arial"/>
          <w:sz w:val="22"/>
          <w:szCs w:val="22"/>
        </w:rPr>
        <w:t>Sankce v případě porušení smluvních povinností dle této smlouvy (kromě termínů plnění a</w:t>
      </w:r>
      <w:r w:rsidR="00AF219A">
        <w:rPr>
          <w:rFonts w:ascii="Arial" w:hAnsi="Arial" w:cs="Arial"/>
          <w:sz w:val="22"/>
          <w:szCs w:val="22"/>
        </w:rPr>
        <w:t> </w:t>
      </w:r>
      <w:r w:rsidRPr="00F11C39">
        <w:rPr>
          <w:rFonts w:ascii="Arial" w:hAnsi="Arial" w:cs="Arial"/>
          <w:sz w:val="22"/>
          <w:szCs w:val="22"/>
        </w:rPr>
        <w:t xml:space="preserve">porušení ustanovení </w:t>
      </w:r>
      <w:r w:rsidRPr="001B4A41">
        <w:rPr>
          <w:rFonts w:ascii="Arial" w:hAnsi="Arial" w:cs="Arial"/>
          <w:sz w:val="22"/>
          <w:szCs w:val="22"/>
        </w:rPr>
        <w:t>čl. X</w:t>
      </w:r>
      <w:r w:rsidRPr="00F11C39">
        <w:rPr>
          <w:rFonts w:ascii="Arial" w:hAnsi="Arial" w:cs="Arial"/>
          <w:sz w:val="22"/>
          <w:szCs w:val="22"/>
        </w:rPr>
        <w:t>) zhotovitelem činí 0,5 % z celkové ceny díla vč. DPH uvedené v</w:t>
      </w:r>
      <w:r w:rsidR="00AF219A">
        <w:rPr>
          <w:rFonts w:ascii="Arial" w:hAnsi="Arial" w:cs="Arial"/>
          <w:sz w:val="22"/>
          <w:szCs w:val="22"/>
        </w:rPr>
        <w:t> </w:t>
      </w:r>
      <w:r w:rsidRPr="00F11C39">
        <w:rPr>
          <w:rFonts w:ascii="Arial" w:hAnsi="Arial" w:cs="Arial"/>
          <w:sz w:val="22"/>
          <w:szCs w:val="22"/>
        </w:rPr>
        <w:t>čl.</w:t>
      </w:r>
      <w:r>
        <w:rPr>
          <w:rFonts w:ascii="Arial" w:hAnsi="Arial" w:cs="Arial"/>
          <w:sz w:val="22"/>
          <w:szCs w:val="22"/>
        </w:rPr>
        <w:t> </w:t>
      </w:r>
      <w:r w:rsidRPr="00F11C39">
        <w:rPr>
          <w:rFonts w:ascii="Arial" w:hAnsi="Arial" w:cs="Arial"/>
          <w:sz w:val="22"/>
          <w:szCs w:val="22"/>
        </w:rPr>
        <w:t>6.1., a to za každé jednotlivé porušení.</w:t>
      </w:r>
    </w:p>
    <w:p w14:paraId="44180CA6" w14:textId="77777777" w:rsidR="00F11C39" w:rsidRDefault="00F11C39" w:rsidP="008349FE">
      <w:pPr>
        <w:pStyle w:val="Zkladntextodsazen2"/>
        <w:numPr>
          <w:ilvl w:val="0"/>
          <w:numId w:val="11"/>
        </w:numPr>
        <w:tabs>
          <w:tab w:val="num" w:pos="1506"/>
        </w:tabs>
        <w:ind w:left="284"/>
        <w:rPr>
          <w:rFonts w:ascii="Arial" w:hAnsi="Arial" w:cs="Arial"/>
          <w:sz w:val="22"/>
          <w:szCs w:val="22"/>
        </w:rPr>
      </w:pPr>
      <w:r w:rsidRPr="00F11C39">
        <w:rPr>
          <w:rFonts w:ascii="Arial" w:hAnsi="Arial" w:cs="Arial"/>
          <w:sz w:val="22"/>
          <w:szCs w:val="22"/>
        </w:rPr>
        <w:t>Sankce za nesplnění termínu stanoveného smlouvou ve sjednaném termínu prokazatelně zaviněné zhotovitelem činí 0,</w:t>
      </w:r>
      <w:r>
        <w:rPr>
          <w:rFonts w:ascii="Arial" w:hAnsi="Arial" w:cs="Arial"/>
          <w:sz w:val="22"/>
          <w:szCs w:val="22"/>
        </w:rPr>
        <w:t>5</w:t>
      </w:r>
      <w:r w:rsidRPr="00F11C39">
        <w:rPr>
          <w:rFonts w:ascii="Arial" w:hAnsi="Arial" w:cs="Arial"/>
          <w:sz w:val="22"/>
          <w:szCs w:val="22"/>
        </w:rPr>
        <w:t xml:space="preserve"> % z</w:t>
      </w:r>
      <w:r>
        <w:rPr>
          <w:rFonts w:ascii="Arial" w:hAnsi="Arial" w:cs="Arial"/>
          <w:sz w:val="22"/>
          <w:szCs w:val="22"/>
        </w:rPr>
        <w:t> </w:t>
      </w:r>
      <w:r w:rsidRPr="00F11C39">
        <w:rPr>
          <w:rFonts w:ascii="Arial" w:hAnsi="Arial" w:cs="Arial"/>
          <w:sz w:val="22"/>
          <w:szCs w:val="22"/>
        </w:rPr>
        <w:t>ceny</w:t>
      </w:r>
      <w:r>
        <w:rPr>
          <w:rFonts w:ascii="Arial" w:hAnsi="Arial" w:cs="Arial"/>
          <w:sz w:val="22"/>
          <w:szCs w:val="22"/>
        </w:rPr>
        <w:t xml:space="preserve"> díla </w:t>
      </w:r>
      <w:r w:rsidRPr="00F11C39">
        <w:rPr>
          <w:rFonts w:ascii="Arial" w:hAnsi="Arial" w:cs="Arial"/>
          <w:sz w:val="22"/>
          <w:szCs w:val="22"/>
        </w:rPr>
        <w:t>vč. DPH uvedené v čl.</w:t>
      </w:r>
      <w:r>
        <w:rPr>
          <w:rFonts w:ascii="Arial" w:hAnsi="Arial" w:cs="Arial"/>
          <w:sz w:val="22"/>
          <w:szCs w:val="22"/>
        </w:rPr>
        <w:t> </w:t>
      </w:r>
      <w:r w:rsidRPr="00F11C39">
        <w:rPr>
          <w:rFonts w:ascii="Arial" w:hAnsi="Arial" w:cs="Arial"/>
          <w:sz w:val="22"/>
          <w:szCs w:val="22"/>
        </w:rPr>
        <w:t>6.1. a to za každý i</w:t>
      </w:r>
      <w:r w:rsidR="00AF219A">
        <w:rPr>
          <w:rFonts w:ascii="Arial" w:hAnsi="Arial" w:cs="Arial"/>
          <w:sz w:val="22"/>
          <w:szCs w:val="22"/>
        </w:rPr>
        <w:t> </w:t>
      </w:r>
      <w:r w:rsidRPr="00F11C39">
        <w:rPr>
          <w:rFonts w:ascii="Arial" w:hAnsi="Arial" w:cs="Arial"/>
          <w:sz w:val="22"/>
          <w:szCs w:val="22"/>
        </w:rPr>
        <w:t>započatý kalendářní den prodlení, avšak max. ve výši nesplněné dílčí části díla bez DPH.</w:t>
      </w:r>
    </w:p>
    <w:p w14:paraId="69AA0D73" w14:textId="77777777" w:rsidR="002E6D96" w:rsidRDefault="00AF219A" w:rsidP="008349FE">
      <w:pPr>
        <w:pStyle w:val="Zkladntextodsazen2"/>
        <w:numPr>
          <w:ilvl w:val="0"/>
          <w:numId w:val="11"/>
        </w:numPr>
        <w:tabs>
          <w:tab w:val="num" w:pos="1506"/>
        </w:tabs>
        <w:ind w:left="284"/>
        <w:rPr>
          <w:rFonts w:ascii="Arial" w:hAnsi="Arial" w:cs="Arial"/>
          <w:sz w:val="22"/>
          <w:szCs w:val="22"/>
        </w:rPr>
      </w:pPr>
      <w:r w:rsidRPr="00AF219A">
        <w:rPr>
          <w:rFonts w:ascii="Arial" w:hAnsi="Arial" w:cs="Arial"/>
          <w:sz w:val="22"/>
          <w:szCs w:val="22"/>
        </w:rPr>
        <w:t>Smluvní pokuty jsou splatné do 15 dnů ode dne doručení písemné výzvy oprávněné smluvní strany k jejich úhradě povinnou smluvní stranou, není-li ve výzvě uvedena lhůta delší</w:t>
      </w:r>
      <w:r w:rsidR="00BA75B0" w:rsidRPr="00585DDF">
        <w:rPr>
          <w:rFonts w:ascii="Arial" w:hAnsi="Arial" w:cs="Arial"/>
          <w:sz w:val="22"/>
          <w:szCs w:val="22"/>
        </w:rPr>
        <w:t>.</w:t>
      </w:r>
    </w:p>
    <w:p w14:paraId="3BD2EA1E" w14:textId="77777777" w:rsidR="000F707F" w:rsidRDefault="000F707F" w:rsidP="008349FE">
      <w:pPr>
        <w:pStyle w:val="Zkladntextodsazen2"/>
        <w:numPr>
          <w:ilvl w:val="0"/>
          <w:numId w:val="11"/>
        </w:numPr>
        <w:ind w:left="284"/>
        <w:rPr>
          <w:rFonts w:ascii="Arial" w:hAnsi="Arial" w:cs="Arial"/>
          <w:sz w:val="22"/>
          <w:szCs w:val="22"/>
        </w:rPr>
      </w:pPr>
      <w:r w:rsidRPr="004C2D9E">
        <w:rPr>
          <w:rFonts w:ascii="Arial" w:hAnsi="Arial" w:cs="Arial"/>
          <w:sz w:val="22"/>
          <w:szCs w:val="22"/>
        </w:rPr>
        <w:t>V případě porušení jakéhokoliv ustanovení článku</w:t>
      </w:r>
      <w:r>
        <w:rPr>
          <w:rFonts w:ascii="Arial" w:hAnsi="Arial" w:cs="Arial"/>
          <w:sz w:val="22"/>
          <w:szCs w:val="22"/>
        </w:rPr>
        <w:t xml:space="preserve"> X. této</w:t>
      </w:r>
      <w:r w:rsidRPr="004C2D9E">
        <w:rPr>
          <w:rFonts w:ascii="Arial" w:hAnsi="Arial" w:cs="Arial"/>
          <w:sz w:val="22"/>
          <w:szCs w:val="22"/>
        </w:rPr>
        <w:t xml:space="preserve"> smlouvy vzniká objednateli nárok na zaplacení smluvní pokuty. Výše smluvní pokuty je stanovena na </w:t>
      </w:r>
      <w:r>
        <w:rPr>
          <w:rFonts w:ascii="Arial" w:hAnsi="Arial" w:cs="Arial"/>
          <w:sz w:val="22"/>
          <w:szCs w:val="22"/>
        </w:rPr>
        <w:t>50 000</w:t>
      </w:r>
      <w:r w:rsidRPr="004C2D9E">
        <w:rPr>
          <w:rFonts w:ascii="Arial" w:hAnsi="Arial" w:cs="Arial"/>
          <w:sz w:val="22"/>
          <w:szCs w:val="22"/>
        </w:rPr>
        <w:t xml:space="preserve"> Kč (slovy </w:t>
      </w:r>
      <w:r>
        <w:rPr>
          <w:rFonts w:ascii="Arial" w:hAnsi="Arial" w:cs="Arial"/>
          <w:sz w:val="22"/>
          <w:szCs w:val="22"/>
        </w:rPr>
        <w:t>padesát tisíc</w:t>
      </w:r>
      <w:r w:rsidRPr="004C2D9E">
        <w:rPr>
          <w:rFonts w:ascii="Arial" w:hAnsi="Arial" w:cs="Arial"/>
          <w:sz w:val="22"/>
          <w:szCs w:val="22"/>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256C459C" w14:textId="77777777" w:rsidR="000F707F" w:rsidRPr="00585DDF" w:rsidRDefault="000F707F" w:rsidP="000F707F">
      <w:pPr>
        <w:pStyle w:val="Zkladntextodsazen2"/>
        <w:ind w:left="0" w:firstLine="0"/>
        <w:rPr>
          <w:rFonts w:ascii="Arial" w:hAnsi="Arial" w:cs="Arial"/>
          <w:sz w:val="22"/>
          <w:szCs w:val="22"/>
        </w:rPr>
      </w:pPr>
    </w:p>
    <w:p w14:paraId="45B73ACD" w14:textId="77777777" w:rsidR="008F6B51" w:rsidRPr="00585DDF" w:rsidRDefault="002E6D96" w:rsidP="008349FE">
      <w:pPr>
        <w:pStyle w:val="Zkladntextodsazen2"/>
        <w:numPr>
          <w:ilvl w:val="0"/>
          <w:numId w:val="11"/>
        </w:numPr>
        <w:ind w:left="284"/>
        <w:rPr>
          <w:rFonts w:ascii="Arial" w:hAnsi="Arial" w:cs="Arial"/>
          <w:sz w:val="22"/>
          <w:szCs w:val="22"/>
        </w:rPr>
      </w:pPr>
      <w:r w:rsidRPr="00585DDF">
        <w:rPr>
          <w:rFonts w:ascii="Arial" w:hAnsi="Arial" w:cs="Arial"/>
          <w:sz w:val="22"/>
          <w:szCs w:val="22"/>
        </w:rPr>
        <w:lastRenderedPageBreak/>
        <w:t>Zhotovitel objednateli poskytuje záruku za jakost předaného díla. Záruční lh</w:t>
      </w:r>
      <w:r w:rsidR="00BA75B0" w:rsidRPr="00585DDF">
        <w:rPr>
          <w:rFonts w:ascii="Arial" w:hAnsi="Arial" w:cs="Arial"/>
          <w:sz w:val="22"/>
          <w:szCs w:val="22"/>
        </w:rPr>
        <w:t xml:space="preserve">ůta se stanovuje </w:t>
      </w:r>
      <w:r w:rsidR="008F1CC2">
        <w:rPr>
          <w:rFonts w:ascii="Arial" w:hAnsi="Arial" w:cs="Arial"/>
          <w:sz w:val="22"/>
          <w:szCs w:val="22"/>
        </w:rPr>
        <w:t xml:space="preserve">na </w:t>
      </w:r>
      <w:r w:rsidR="00BA75B0" w:rsidRPr="00585DDF">
        <w:rPr>
          <w:rFonts w:ascii="Arial" w:hAnsi="Arial" w:cs="Arial"/>
          <w:sz w:val="22"/>
          <w:szCs w:val="22"/>
        </w:rPr>
        <w:t>6</w:t>
      </w:r>
      <w:r w:rsidR="008F1CC2">
        <w:rPr>
          <w:rFonts w:ascii="Arial" w:hAnsi="Arial" w:cs="Arial"/>
          <w:sz w:val="22"/>
          <w:szCs w:val="22"/>
        </w:rPr>
        <w:t>0</w:t>
      </w:r>
      <w:r w:rsidRPr="00585DDF">
        <w:rPr>
          <w:rFonts w:ascii="Arial" w:hAnsi="Arial" w:cs="Arial"/>
          <w:sz w:val="22"/>
          <w:szCs w:val="22"/>
        </w:rPr>
        <w:t xml:space="preserve"> měsíců od předání celého díla zhotovitelem objednateli. V případě přerušení prací ze strany objednatele p</w:t>
      </w:r>
      <w:r w:rsidR="00BA75B0" w:rsidRPr="00585DDF">
        <w:rPr>
          <w:rFonts w:ascii="Arial" w:hAnsi="Arial" w:cs="Arial"/>
          <w:sz w:val="22"/>
          <w:szCs w:val="22"/>
        </w:rPr>
        <w:t>latí dohodnutá záruční lhůta 6</w:t>
      </w:r>
      <w:r w:rsidR="008F1CC2">
        <w:rPr>
          <w:rFonts w:ascii="Arial" w:hAnsi="Arial" w:cs="Arial"/>
          <w:sz w:val="22"/>
          <w:szCs w:val="22"/>
        </w:rPr>
        <w:t>0</w:t>
      </w:r>
      <w:r w:rsidRPr="00585DDF">
        <w:rPr>
          <w:rFonts w:ascii="Arial" w:hAnsi="Arial" w:cs="Arial"/>
          <w:sz w:val="22"/>
          <w:szCs w:val="22"/>
        </w:rPr>
        <w:t xml:space="preserve"> měsíců na dosud provedené práce. Počátkem této záruční lhůty je termín odevzdání </w:t>
      </w:r>
      <w:r w:rsidR="009106DD" w:rsidRPr="00585DDF">
        <w:rPr>
          <w:rFonts w:ascii="Arial" w:hAnsi="Arial" w:cs="Arial"/>
          <w:sz w:val="22"/>
          <w:szCs w:val="22"/>
        </w:rPr>
        <w:t>díla</w:t>
      </w:r>
      <w:r w:rsidRPr="00585DDF">
        <w:rPr>
          <w:rFonts w:ascii="Arial" w:hAnsi="Arial" w:cs="Arial"/>
          <w:sz w:val="22"/>
          <w:szCs w:val="22"/>
        </w:rPr>
        <w:t xml:space="preserve">. V případě, že po dobu plynoucí záruční lhůty budou práce znovu obnoveny, prodlužuje se záruční lhůta </w:t>
      </w:r>
      <w:r w:rsidR="008F1CC2">
        <w:rPr>
          <w:rFonts w:ascii="Arial" w:hAnsi="Arial" w:cs="Arial"/>
          <w:sz w:val="22"/>
          <w:szCs w:val="22"/>
        </w:rPr>
        <w:t>o</w:t>
      </w:r>
      <w:r w:rsidRPr="00585DDF">
        <w:rPr>
          <w:rFonts w:ascii="Arial" w:hAnsi="Arial" w:cs="Arial"/>
          <w:sz w:val="22"/>
          <w:szCs w:val="22"/>
        </w:rPr>
        <w:t xml:space="preserve"> počet</w:t>
      </w:r>
      <w:r w:rsidR="000A1D8F" w:rsidRPr="00585DDF">
        <w:rPr>
          <w:rFonts w:ascii="Arial" w:hAnsi="Arial" w:cs="Arial"/>
          <w:sz w:val="22"/>
          <w:szCs w:val="22"/>
        </w:rPr>
        <w:t xml:space="preserve"> </w:t>
      </w:r>
      <w:r w:rsidRPr="00585DDF">
        <w:rPr>
          <w:rFonts w:ascii="Arial" w:hAnsi="Arial" w:cs="Arial"/>
          <w:sz w:val="22"/>
          <w:szCs w:val="22"/>
        </w:rPr>
        <w:t>měsíců přerušení prací. Záruka se vztahuje na veškeré vady a nedodělky prací zapříčiněné zhotovitelem. Záruka se nevztahuje na nedostatky a chyby plynoucí z chybných vstupních podkladů, zejména pak z</w:t>
      </w:r>
      <w:r w:rsidR="008F1CC2">
        <w:rPr>
          <w:rFonts w:ascii="Arial" w:hAnsi="Arial" w:cs="Arial"/>
          <w:sz w:val="22"/>
          <w:szCs w:val="22"/>
        </w:rPr>
        <w:t> </w:t>
      </w:r>
      <w:r w:rsidRPr="00585DDF">
        <w:rPr>
          <w:rFonts w:ascii="Arial" w:hAnsi="Arial" w:cs="Arial"/>
          <w:sz w:val="22"/>
          <w:szCs w:val="22"/>
        </w:rPr>
        <w:t>chybn</w:t>
      </w:r>
      <w:r w:rsidR="008F1CC2">
        <w:rPr>
          <w:rFonts w:ascii="Arial" w:hAnsi="Arial" w:cs="Arial"/>
          <w:sz w:val="22"/>
          <w:szCs w:val="22"/>
        </w:rPr>
        <w:t>ých údajů</w:t>
      </w:r>
      <w:r w:rsidRPr="00585DDF">
        <w:rPr>
          <w:rFonts w:ascii="Arial" w:hAnsi="Arial" w:cs="Arial"/>
          <w:sz w:val="22"/>
          <w:szCs w:val="22"/>
        </w:rPr>
        <w:t xml:space="preserve"> </w:t>
      </w:r>
      <w:r w:rsidR="00081CA3">
        <w:rPr>
          <w:rFonts w:ascii="Arial" w:hAnsi="Arial" w:cs="Arial"/>
          <w:sz w:val="22"/>
          <w:szCs w:val="22"/>
        </w:rPr>
        <w:t xml:space="preserve">o </w:t>
      </w:r>
      <w:r w:rsidRPr="00585DDF">
        <w:rPr>
          <w:rFonts w:ascii="Arial" w:hAnsi="Arial" w:cs="Arial"/>
          <w:sz w:val="22"/>
          <w:szCs w:val="22"/>
        </w:rPr>
        <w:t xml:space="preserve">vlastnictví </w:t>
      </w:r>
      <w:r w:rsidR="00081CA3">
        <w:rPr>
          <w:rFonts w:ascii="Arial" w:hAnsi="Arial" w:cs="Arial"/>
          <w:sz w:val="22"/>
          <w:szCs w:val="22"/>
        </w:rPr>
        <w:t xml:space="preserve">evidovaném v KN, </w:t>
      </w:r>
      <w:r w:rsidR="00081CA3" w:rsidRPr="00081CA3">
        <w:rPr>
          <w:rFonts w:ascii="Arial" w:hAnsi="Arial" w:cs="Arial"/>
          <w:sz w:val="22"/>
          <w:szCs w:val="22"/>
        </w:rPr>
        <w:t xml:space="preserve">které nebylo v době zpracování </w:t>
      </w:r>
      <w:r w:rsidR="00824A54">
        <w:rPr>
          <w:rFonts w:ascii="Arial" w:hAnsi="Arial" w:cs="Arial"/>
          <w:sz w:val="22"/>
          <w:szCs w:val="22"/>
        </w:rPr>
        <w:t>Studie</w:t>
      </w:r>
      <w:r w:rsidR="00081CA3" w:rsidRPr="00081CA3">
        <w:rPr>
          <w:rFonts w:ascii="Arial" w:hAnsi="Arial" w:cs="Arial"/>
          <w:sz w:val="22"/>
          <w:szCs w:val="22"/>
        </w:rPr>
        <w:t xml:space="preserve"> zpochybněno</w:t>
      </w:r>
      <w:r w:rsidRPr="00585DDF">
        <w:rPr>
          <w:rFonts w:ascii="Arial" w:hAnsi="Arial" w:cs="Arial"/>
          <w:sz w:val="22"/>
          <w:szCs w:val="22"/>
        </w:rPr>
        <w:t>. Po dobu záruční lhůty má objednatel právo požadovat bezplatné odstranění vad. O odstranění vad bude oběma stranami sepsán protokol. Doba odstranění vad se do záruční lhůty nezapočítává.</w:t>
      </w:r>
    </w:p>
    <w:p w14:paraId="2157AF1B" w14:textId="77777777" w:rsidR="002E6D96" w:rsidRPr="00585DDF" w:rsidRDefault="002E6D96" w:rsidP="008349FE">
      <w:pPr>
        <w:pStyle w:val="Zkladntextodsazen2"/>
        <w:numPr>
          <w:ilvl w:val="0"/>
          <w:numId w:val="11"/>
        </w:numPr>
        <w:ind w:left="284"/>
        <w:rPr>
          <w:rFonts w:ascii="Arial" w:hAnsi="Arial" w:cs="Arial"/>
          <w:sz w:val="22"/>
          <w:szCs w:val="22"/>
        </w:rPr>
      </w:pPr>
      <w:r w:rsidRPr="00585DDF">
        <w:rPr>
          <w:rFonts w:ascii="Arial" w:hAnsi="Arial" w:cs="Arial"/>
          <w:sz w:val="22"/>
          <w:szCs w:val="22"/>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dohodnuta tak, aby nezmařila další práce nebo úkony. Podkladem je písemné oznámení o specifikovaných vadách podle ustanovení § </w:t>
      </w:r>
      <w:r w:rsidR="006E3D71" w:rsidRPr="00585DDF">
        <w:rPr>
          <w:rFonts w:ascii="Arial" w:hAnsi="Arial" w:cs="Arial"/>
          <w:sz w:val="22"/>
          <w:szCs w:val="22"/>
        </w:rPr>
        <w:t>2618 NOZ</w:t>
      </w:r>
      <w:r w:rsidRPr="00585DDF">
        <w:rPr>
          <w:rFonts w:ascii="Arial" w:hAnsi="Arial" w:cs="Arial"/>
          <w:sz w:val="22"/>
          <w:szCs w:val="22"/>
        </w:rPr>
        <w:t>.</w:t>
      </w:r>
      <w:r w:rsidR="007B59CE">
        <w:rPr>
          <w:rFonts w:ascii="Arial" w:hAnsi="Arial" w:cs="Arial"/>
          <w:sz w:val="22"/>
          <w:szCs w:val="22"/>
        </w:rPr>
        <w:t xml:space="preserve"> </w:t>
      </w:r>
      <w:r w:rsidR="007B59CE" w:rsidRPr="007B59CE">
        <w:rPr>
          <w:rFonts w:ascii="Arial" w:hAnsi="Arial" w:cs="Arial"/>
          <w:sz w:val="22"/>
          <w:szCs w:val="22"/>
        </w:rPr>
        <w:t>Zhotovitel je povinen provedenou opravu vad a nedodělků řádně předat objednateli, o předání a převzetí bude vyhotoven protokol. Pokud objednatel bude souhlasit s provedenou opravou, potvrdí zhotoviteli protokol o odstranění vad a nedodělků.</w:t>
      </w:r>
    </w:p>
    <w:p w14:paraId="3BE5501D" w14:textId="77777777" w:rsidR="002E6D96" w:rsidRDefault="002E6D96" w:rsidP="008349FE">
      <w:pPr>
        <w:pStyle w:val="Zkladntextodsazen2"/>
        <w:numPr>
          <w:ilvl w:val="0"/>
          <w:numId w:val="11"/>
        </w:numPr>
        <w:ind w:left="284"/>
        <w:rPr>
          <w:rFonts w:ascii="Arial" w:hAnsi="Arial" w:cs="Arial"/>
          <w:sz w:val="22"/>
          <w:szCs w:val="22"/>
        </w:rPr>
      </w:pPr>
      <w:r w:rsidRPr="00585DDF">
        <w:rPr>
          <w:rFonts w:ascii="Arial" w:hAnsi="Arial" w:cs="Arial"/>
          <w:sz w:val="22"/>
          <w:szCs w:val="22"/>
        </w:rPr>
        <w:t>Je-li zhotovitel v prodlení s odstraněním vad, uhradí objed</w:t>
      </w:r>
      <w:r w:rsidR="00BA75B0" w:rsidRPr="00585DDF">
        <w:rPr>
          <w:rFonts w:ascii="Arial" w:hAnsi="Arial" w:cs="Arial"/>
          <w:sz w:val="22"/>
          <w:szCs w:val="22"/>
        </w:rPr>
        <w:t xml:space="preserve">nateli smluvní pokutu ve výši </w:t>
      </w:r>
      <w:r w:rsidR="007B59CE">
        <w:rPr>
          <w:rFonts w:ascii="Arial" w:hAnsi="Arial" w:cs="Arial"/>
          <w:sz w:val="22"/>
          <w:szCs w:val="22"/>
        </w:rPr>
        <w:t>5</w:t>
      </w:r>
      <w:r w:rsidR="00BA75B0" w:rsidRPr="00585DDF">
        <w:rPr>
          <w:rFonts w:ascii="Arial" w:hAnsi="Arial" w:cs="Arial"/>
          <w:sz w:val="22"/>
          <w:szCs w:val="22"/>
        </w:rPr>
        <w:t xml:space="preserve">00 </w:t>
      </w:r>
      <w:r w:rsidRPr="00585DDF">
        <w:rPr>
          <w:rFonts w:ascii="Arial" w:hAnsi="Arial" w:cs="Arial"/>
          <w:sz w:val="22"/>
          <w:szCs w:val="22"/>
        </w:rPr>
        <w:t xml:space="preserve">Kč za každý </w:t>
      </w:r>
      <w:r w:rsidR="007B59CE">
        <w:rPr>
          <w:rFonts w:ascii="Arial" w:hAnsi="Arial" w:cs="Arial"/>
          <w:sz w:val="22"/>
          <w:szCs w:val="22"/>
        </w:rPr>
        <w:t xml:space="preserve">započatý kalendářní </w:t>
      </w:r>
      <w:r w:rsidRPr="00585DDF">
        <w:rPr>
          <w:rFonts w:ascii="Arial" w:hAnsi="Arial" w:cs="Arial"/>
          <w:sz w:val="22"/>
          <w:szCs w:val="22"/>
        </w:rPr>
        <w:t>den prodlení po uplyn</w:t>
      </w:r>
      <w:r w:rsidR="006873CA" w:rsidRPr="00585DDF">
        <w:rPr>
          <w:rFonts w:ascii="Arial" w:hAnsi="Arial" w:cs="Arial"/>
          <w:sz w:val="22"/>
          <w:szCs w:val="22"/>
        </w:rPr>
        <w:t xml:space="preserve">utí lhůty dohodnuté podle bodu </w:t>
      </w:r>
      <w:r w:rsidR="007B59CE">
        <w:rPr>
          <w:rFonts w:ascii="Arial" w:hAnsi="Arial" w:cs="Arial"/>
          <w:sz w:val="22"/>
          <w:szCs w:val="22"/>
        </w:rPr>
        <w:t>6</w:t>
      </w:r>
      <w:r w:rsidR="00F716DA" w:rsidRPr="00585DDF">
        <w:rPr>
          <w:rFonts w:ascii="Arial" w:hAnsi="Arial" w:cs="Arial"/>
          <w:sz w:val="22"/>
          <w:szCs w:val="22"/>
        </w:rPr>
        <w:t>.</w:t>
      </w:r>
    </w:p>
    <w:p w14:paraId="673F2FF1" w14:textId="77777777" w:rsidR="0084000C" w:rsidRDefault="0084000C" w:rsidP="0084000C">
      <w:pPr>
        <w:jc w:val="center"/>
        <w:rPr>
          <w:rFonts w:ascii="Arial" w:hAnsi="Arial" w:cs="Arial"/>
          <w:b/>
          <w:bCs/>
          <w:snapToGrid w:val="0"/>
          <w:sz w:val="22"/>
          <w:szCs w:val="22"/>
        </w:rPr>
      </w:pPr>
    </w:p>
    <w:p w14:paraId="7E1F0E5C" w14:textId="77777777" w:rsidR="00074A61" w:rsidRDefault="00074A61" w:rsidP="0084000C">
      <w:pPr>
        <w:jc w:val="center"/>
        <w:rPr>
          <w:rFonts w:ascii="Arial" w:hAnsi="Arial" w:cs="Arial"/>
          <w:b/>
          <w:bCs/>
          <w:snapToGrid w:val="0"/>
          <w:sz w:val="22"/>
          <w:szCs w:val="22"/>
        </w:rPr>
      </w:pPr>
    </w:p>
    <w:p w14:paraId="0876C926" w14:textId="77777777" w:rsidR="0084000C" w:rsidRPr="00585DDF" w:rsidRDefault="0084000C" w:rsidP="0084000C">
      <w:pPr>
        <w:jc w:val="center"/>
        <w:rPr>
          <w:rFonts w:ascii="Arial" w:hAnsi="Arial" w:cs="Arial"/>
          <w:b/>
          <w:bCs/>
          <w:snapToGrid w:val="0"/>
          <w:sz w:val="22"/>
          <w:szCs w:val="22"/>
        </w:rPr>
      </w:pPr>
      <w:r w:rsidRPr="00585DDF">
        <w:rPr>
          <w:rFonts w:ascii="Arial" w:hAnsi="Arial" w:cs="Arial"/>
          <w:b/>
          <w:bCs/>
          <w:snapToGrid w:val="0"/>
          <w:sz w:val="22"/>
          <w:szCs w:val="22"/>
        </w:rPr>
        <w:t>Čl. IX.</w:t>
      </w:r>
    </w:p>
    <w:p w14:paraId="500F75AB" w14:textId="77777777" w:rsidR="0084000C" w:rsidRPr="00585DDF" w:rsidRDefault="0084000C" w:rsidP="0084000C">
      <w:pPr>
        <w:jc w:val="center"/>
        <w:rPr>
          <w:rFonts w:ascii="Arial" w:hAnsi="Arial" w:cs="Arial"/>
          <w:color w:val="000000"/>
          <w:sz w:val="22"/>
          <w:szCs w:val="22"/>
          <w:lang w:eastAsia="en-US" w:bidi="en-US"/>
        </w:rPr>
      </w:pPr>
      <w:r w:rsidRPr="00585DDF">
        <w:rPr>
          <w:rFonts w:ascii="Arial" w:hAnsi="Arial" w:cs="Arial"/>
          <w:b/>
          <w:color w:val="000000"/>
          <w:sz w:val="22"/>
          <w:szCs w:val="22"/>
          <w:lang w:eastAsia="en-US" w:bidi="en-US"/>
        </w:rPr>
        <w:t>Důvody pro změnu nebo zrušení smlouvy</w:t>
      </w:r>
    </w:p>
    <w:p w14:paraId="7C220A2B" w14:textId="77777777" w:rsidR="0084000C" w:rsidRPr="00585DDF" w:rsidRDefault="0084000C" w:rsidP="008349FE">
      <w:pPr>
        <w:pStyle w:val="Odstavecseseznamem"/>
        <w:numPr>
          <w:ilvl w:val="0"/>
          <w:numId w:val="7"/>
        </w:numPr>
        <w:tabs>
          <w:tab w:val="left" w:pos="284"/>
        </w:tabs>
        <w:spacing w:before="240" w:line="240" w:lineRule="auto"/>
        <w:ind w:left="284"/>
        <w:jc w:val="both"/>
        <w:rPr>
          <w:rFonts w:ascii="Arial" w:hAnsi="Arial" w:cs="Arial"/>
          <w:bCs/>
          <w:snapToGrid w:val="0"/>
        </w:rPr>
      </w:pPr>
      <w:r w:rsidRPr="00585DDF">
        <w:rPr>
          <w:rFonts w:ascii="Arial" w:hAnsi="Arial" w:cs="Arial"/>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 2593 NOZ).</w:t>
      </w:r>
      <w:r>
        <w:rPr>
          <w:rFonts w:ascii="Arial" w:hAnsi="Arial" w:cs="Arial"/>
        </w:rPr>
        <w:t xml:space="preserve"> </w:t>
      </w:r>
      <w:r w:rsidRPr="00FB77E1">
        <w:rPr>
          <w:rFonts w:ascii="Arial" w:hAnsi="Arial" w:cs="Arial"/>
        </w:rPr>
        <w:t>Vznikne-li z těchto důvodů objednateli škoda, je zhotovitel povinen průkazně vyčíslenou škodu uhradit.</w:t>
      </w:r>
    </w:p>
    <w:p w14:paraId="40ED06C9" w14:textId="77777777" w:rsidR="0084000C" w:rsidRPr="00585DDF" w:rsidRDefault="0084000C" w:rsidP="008349FE">
      <w:pPr>
        <w:pStyle w:val="11"/>
        <w:numPr>
          <w:ilvl w:val="0"/>
          <w:numId w:val="7"/>
        </w:numPr>
        <w:spacing w:before="240"/>
        <w:ind w:left="284"/>
        <w:rPr>
          <w:rFonts w:ascii="Arial" w:hAnsi="Arial" w:cs="Arial"/>
          <w:sz w:val="22"/>
          <w:szCs w:val="22"/>
        </w:rPr>
      </w:pPr>
      <w:r w:rsidRPr="00585DDF">
        <w:rPr>
          <w:rFonts w:ascii="Arial" w:hAnsi="Arial" w:cs="Arial"/>
          <w:sz w:val="22"/>
          <w:szCs w:val="22"/>
        </w:rPr>
        <w:t>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w:t>
      </w:r>
    </w:p>
    <w:p w14:paraId="602A2DE6" w14:textId="77777777" w:rsidR="0084000C" w:rsidRPr="00585DDF" w:rsidRDefault="0084000C" w:rsidP="008349FE">
      <w:pPr>
        <w:pStyle w:val="11"/>
        <w:numPr>
          <w:ilvl w:val="0"/>
          <w:numId w:val="7"/>
        </w:numPr>
        <w:spacing w:before="240"/>
        <w:ind w:left="284"/>
        <w:rPr>
          <w:rFonts w:ascii="Arial" w:hAnsi="Arial" w:cs="Arial"/>
          <w:sz w:val="22"/>
          <w:szCs w:val="22"/>
        </w:rPr>
      </w:pPr>
      <w:r w:rsidRPr="00585DDF">
        <w:rPr>
          <w:rFonts w:ascii="Arial" w:hAnsi="Arial" w:cs="Arial"/>
          <w:sz w:val="22"/>
          <w:szCs w:val="22"/>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pokud nebude dohodnuto jinak.</w:t>
      </w:r>
    </w:p>
    <w:p w14:paraId="4D2FCB70" w14:textId="77777777" w:rsidR="0084000C" w:rsidRPr="00585DDF" w:rsidRDefault="0084000C" w:rsidP="008349FE">
      <w:pPr>
        <w:pStyle w:val="11"/>
        <w:numPr>
          <w:ilvl w:val="0"/>
          <w:numId w:val="7"/>
        </w:numPr>
        <w:spacing w:before="240"/>
        <w:ind w:left="284"/>
        <w:rPr>
          <w:rFonts w:ascii="Arial" w:hAnsi="Arial" w:cs="Arial"/>
          <w:sz w:val="22"/>
          <w:szCs w:val="22"/>
        </w:rPr>
      </w:pPr>
      <w:r w:rsidRPr="00585DDF">
        <w:rPr>
          <w:rFonts w:ascii="Arial" w:hAnsi="Arial" w:cs="Arial"/>
          <w:sz w:val="22"/>
          <w:szCs w:val="22"/>
        </w:rPr>
        <w:t>Objednatel si dále vyhrazuje právo odstoupit od smlouvy, když přerušení prací z výše citovaných důvodů bude trvat více než šest měsíců nebo důvody pro dopracování studie pominou.</w:t>
      </w:r>
      <w:r>
        <w:rPr>
          <w:rFonts w:ascii="Arial" w:hAnsi="Arial" w:cs="Arial"/>
          <w:sz w:val="22"/>
          <w:szCs w:val="22"/>
        </w:rPr>
        <w:t xml:space="preserve"> </w:t>
      </w:r>
      <w:r w:rsidRPr="0084000C">
        <w:rPr>
          <w:rFonts w:ascii="Arial" w:hAnsi="Arial" w:cs="Arial"/>
          <w:sz w:val="22"/>
          <w:szCs w:val="22"/>
        </w:rPr>
        <w:t>Zhotovitel toto právo plně akceptuje.</w:t>
      </w:r>
    </w:p>
    <w:p w14:paraId="3D9C5D55" w14:textId="77777777" w:rsidR="0084000C" w:rsidRDefault="0084000C" w:rsidP="008349FE">
      <w:pPr>
        <w:pStyle w:val="11"/>
        <w:numPr>
          <w:ilvl w:val="0"/>
          <w:numId w:val="7"/>
        </w:numPr>
        <w:spacing w:before="240"/>
        <w:ind w:left="284"/>
        <w:rPr>
          <w:rFonts w:ascii="Arial" w:hAnsi="Arial" w:cs="Arial"/>
          <w:sz w:val="22"/>
          <w:szCs w:val="22"/>
        </w:rPr>
      </w:pPr>
      <w:r w:rsidRPr="0084000C">
        <w:rPr>
          <w:rFonts w:ascii="Arial" w:hAnsi="Arial" w:cs="Arial"/>
          <w:sz w:val="22"/>
          <w:szCs w:val="22"/>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r w:rsidRPr="00585DDF">
        <w:rPr>
          <w:rFonts w:ascii="Arial" w:hAnsi="Arial" w:cs="Arial"/>
          <w:sz w:val="22"/>
          <w:szCs w:val="22"/>
        </w:rPr>
        <w:t>.</w:t>
      </w:r>
    </w:p>
    <w:p w14:paraId="32B550F5" w14:textId="77777777" w:rsidR="00074A61" w:rsidRDefault="00074A61" w:rsidP="008349FE">
      <w:pPr>
        <w:pStyle w:val="11"/>
        <w:numPr>
          <w:ilvl w:val="0"/>
          <w:numId w:val="7"/>
        </w:numPr>
        <w:spacing w:before="240"/>
        <w:ind w:left="284"/>
        <w:rPr>
          <w:rFonts w:ascii="Arial" w:hAnsi="Arial" w:cs="Arial"/>
          <w:sz w:val="22"/>
          <w:szCs w:val="22"/>
        </w:rPr>
      </w:pPr>
      <w:r w:rsidRPr="00074A61">
        <w:rPr>
          <w:rFonts w:ascii="Arial" w:hAnsi="Arial" w:cs="Arial"/>
          <w:sz w:val="22"/>
          <w:szCs w:val="22"/>
        </w:rPr>
        <w:lastRenderedPageBreak/>
        <w:t>Objednatel je oprávněn odstoupit od této smlouvy při podstatném porušení této smlouvy zhotovitelem zejména v případě:</w:t>
      </w:r>
    </w:p>
    <w:p w14:paraId="70EFA0FD" w14:textId="77777777" w:rsidR="00074A61" w:rsidRPr="00074A61" w:rsidRDefault="00074A61" w:rsidP="008349FE">
      <w:pPr>
        <w:pStyle w:val="11"/>
        <w:numPr>
          <w:ilvl w:val="1"/>
          <w:numId w:val="7"/>
        </w:numPr>
        <w:spacing w:before="240"/>
        <w:rPr>
          <w:rFonts w:ascii="Arial" w:hAnsi="Arial" w:cs="Arial"/>
          <w:sz w:val="22"/>
          <w:szCs w:val="22"/>
        </w:rPr>
      </w:pPr>
      <w:r w:rsidRPr="00074A61">
        <w:rPr>
          <w:rFonts w:ascii="Arial" w:hAnsi="Arial" w:cs="Arial"/>
          <w:sz w:val="22"/>
          <w:szCs w:val="22"/>
        </w:rPr>
        <w:t>neoprávněného zastavení či přerušení prací zhotovitelem na díle na dobu delší než 2 kalendářní měsíce v rozporu s touto smlouvou,</w:t>
      </w:r>
    </w:p>
    <w:p w14:paraId="34000FE2" w14:textId="77777777" w:rsidR="00074A61" w:rsidRPr="00074A61" w:rsidRDefault="00074A61" w:rsidP="008349FE">
      <w:pPr>
        <w:pStyle w:val="11"/>
        <w:numPr>
          <w:ilvl w:val="1"/>
          <w:numId w:val="7"/>
        </w:numPr>
        <w:spacing w:before="240"/>
        <w:rPr>
          <w:rFonts w:ascii="Arial" w:hAnsi="Arial" w:cs="Arial"/>
          <w:sz w:val="22"/>
          <w:szCs w:val="22"/>
        </w:rPr>
      </w:pPr>
      <w:r w:rsidRPr="00074A61">
        <w:rPr>
          <w:rFonts w:ascii="Arial" w:hAnsi="Arial" w:cs="Arial"/>
          <w:sz w:val="22"/>
          <w:szCs w:val="22"/>
        </w:rPr>
        <w:t xml:space="preserve">kdy zhotovitel využil k plnění předmětu této smlouvy podzhotovitele v rozporu s nabídkou zhotovitele v rámci zadávacího řízení na veřejnou zakázku nebo bez předchozího souhlasu objednatele, </w:t>
      </w:r>
    </w:p>
    <w:p w14:paraId="016E2241" w14:textId="77777777" w:rsidR="00074A61" w:rsidRPr="00074A61" w:rsidRDefault="00074A61" w:rsidP="008349FE">
      <w:pPr>
        <w:pStyle w:val="11"/>
        <w:numPr>
          <w:ilvl w:val="1"/>
          <w:numId w:val="7"/>
        </w:numPr>
        <w:spacing w:before="240"/>
        <w:rPr>
          <w:rFonts w:ascii="Arial" w:hAnsi="Arial" w:cs="Arial"/>
          <w:sz w:val="22"/>
          <w:szCs w:val="22"/>
        </w:rPr>
      </w:pPr>
      <w:r w:rsidRPr="00074A61">
        <w:rPr>
          <w:rFonts w:ascii="Arial" w:hAnsi="Arial" w:cs="Arial"/>
          <w:sz w:val="22"/>
          <w:szCs w:val="22"/>
        </w:rPr>
        <w:t>kdy vyjde najevo, že zhotovitel uvedl v rámci zadávacího řízení nepravdivé či zkreslené informace, které by měly zřejmý vliv na výběr zhotovitele pro uzavření této smlouvy</w:t>
      </w:r>
    </w:p>
    <w:p w14:paraId="7924C039" w14:textId="77777777" w:rsidR="00074A61" w:rsidRDefault="00074A61" w:rsidP="008349FE">
      <w:pPr>
        <w:pStyle w:val="11"/>
        <w:numPr>
          <w:ilvl w:val="1"/>
          <w:numId w:val="7"/>
        </w:numPr>
        <w:spacing w:before="240"/>
        <w:rPr>
          <w:rFonts w:ascii="Arial" w:hAnsi="Arial" w:cs="Arial"/>
          <w:sz w:val="22"/>
          <w:szCs w:val="22"/>
        </w:rPr>
      </w:pPr>
      <w:r w:rsidRPr="00074A61">
        <w:rPr>
          <w:rFonts w:ascii="Arial" w:hAnsi="Arial" w:cs="Arial"/>
          <w:sz w:val="22"/>
          <w:szCs w:val="22"/>
        </w:rPr>
        <w:t>jiného porušení povinností dle této smlouvy, které nebude odstraněno ani v dostatečně přiměřené lhůtě stanovené objednatelem.</w:t>
      </w:r>
    </w:p>
    <w:p w14:paraId="11EF35C9" w14:textId="77777777" w:rsidR="001C567C" w:rsidRDefault="001C567C" w:rsidP="008349FE">
      <w:pPr>
        <w:pStyle w:val="11"/>
        <w:numPr>
          <w:ilvl w:val="0"/>
          <w:numId w:val="7"/>
        </w:numPr>
        <w:spacing w:before="240"/>
        <w:ind w:left="284"/>
        <w:rPr>
          <w:rFonts w:ascii="Arial" w:hAnsi="Arial" w:cs="Arial"/>
          <w:sz w:val="22"/>
          <w:szCs w:val="22"/>
        </w:rPr>
      </w:pPr>
      <w:r w:rsidRPr="001C567C">
        <w:rPr>
          <w:rFonts w:ascii="Arial" w:hAnsi="Arial" w:cs="Arial"/>
          <w:sz w:val="22"/>
          <w:szCs w:val="22"/>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20EF0E67" w14:textId="77777777" w:rsidR="00074A61" w:rsidRPr="00074A61" w:rsidRDefault="00074A61" w:rsidP="008349FE">
      <w:pPr>
        <w:pStyle w:val="11"/>
        <w:numPr>
          <w:ilvl w:val="0"/>
          <w:numId w:val="7"/>
        </w:numPr>
        <w:spacing w:before="240"/>
        <w:ind w:left="284"/>
        <w:rPr>
          <w:rFonts w:ascii="Arial" w:hAnsi="Arial" w:cs="Arial"/>
          <w:sz w:val="22"/>
          <w:szCs w:val="22"/>
        </w:rPr>
      </w:pPr>
      <w:r w:rsidRPr="00074A61">
        <w:rPr>
          <w:rFonts w:ascii="Arial" w:hAnsi="Arial" w:cs="Arial"/>
          <w:sz w:val="22"/>
          <w:szCs w:val="22"/>
        </w:rPr>
        <w:t>Odstoupení od smlouvy bude oznámeno písemně prostřednictvím datové schránky, případně formou doporučeného dopisu s doručenkou. Účinky odstoupení od smlouvy nastávají dnem doručení oznámení o odstoupení druhé smluvní straně.</w:t>
      </w:r>
    </w:p>
    <w:p w14:paraId="0E08499B" w14:textId="77777777" w:rsidR="00074A61" w:rsidRPr="00074A61" w:rsidRDefault="00074A61" w:rsidP="008349FE">
      <w:pPr>
        <w:pStyle w:val="11"/>
        <w:numPr>
          <w:ilvl w:val="0"/>
          <w:numId w:val="7"/>
        </w:numPr>
        <w:spacing w:before="240"/>
        <w:ind w:left="284"/>
        <w:rPr>
          <w:rFonts w:ascii="Arial" w:hAnsi="Arial" w:cs="Arial"/>
          <w:sz w:val="22"/>
          <w:szCs w:val="22"/>
        </w:rPr>
      </w:pPr>
      <w:r w:rsidRPr="00074A61">
        <w:rPr>
          <w:rFonts w:ascii="Arial" w:hAnsi="Arial" w:cs="Arial"/>
          <w:sz w:val="22"/>
          <w:szCs w:val="22"/>
        </w:rPr>
        <w:t>V případě odstoupení od smlouvy se zhotovitel zavazuje na žádost objednatele vrátit podklady, příp. i poskytnout nebo dát k dispozici všechny doklady spjaté s vyhotovením díla.</w:t>
      </w:r>
    </w:p>
    <w:p w14:paraId="6EFC7E05" w14:textId="77777777" w:rsidR="00074A61" w:rsidRPr="00074A61" w:rsidRDefault="00074A61" w:rsidP="008349FE">
      <w:pPr>
        <w:pStyle w:val="11"/>
        <w:numPr>
          <w:ilvl w:val="0"/>
          <w:numId w:val="7"/>
        </w:numPr>
        <w:spacing w:before="240"/>
        <w:ind w:left="284"/>
        <w:rPr>
          <w:rFonts w:ascii="Arial" w:hAnsi="Arial" w:cs="Arial"/>
          <w:sz w:val="22"/>
          <w:szCs w:val="22"/>
        </w:rPr>
      </w:pPr>
      <w:r w:rsidRPr="00074A61">
        <w:rPr>
          <w:rFonts w:ascii="Arial" w:hAnsi="Arial" w:cs="Arial"/>
          <w:sz w:val="22"/>
          <w:szCs w:val="22"/>
        </w:rPr>
        <w:t>Odstoupením od smlouvy nejsou dotčena práva smluvních stran na úhradu splatné smluvní pokuty a případnou náhradu škody.</w:t>
      </w:r>
    </w:p>
    <w:p w14:paraId="677B874A" w14:textId="77777777" w:rsidR="00074A61" w:rsidRPr="00074A61" w:rsidRDefault="00074A61" w:rsidP="008349FE">
      <w:pPr>
        <w:pStyle w:val="11"/>
        <w:numPr>
          <w:ilvl w:val="0"/>
          <w:numId w:val="7"/>
        </w:numPr>
        <w:spacing w:before="240"/>
        <w:ind w:left="284"/>
        <w:rPr>
          <w:rFonts w:ascii="Arial" w:hAnsi="Arial" w:cs="Arial"/>
          <w:sz w:val="22"/>
          <w:szCs w:val="22"/>
        </w:rPr>
      </w:pPr>
      <w:r w:rsidRPr="00074A61">
        <w:rPr>
          <w:rFonts w:ascii="Arial" w:hAnsi="Arial" w:cs="Arial"/>
          <w:sz w:val="22"/>
          <w:szCs w:val="22"/>
        </w:rPr>
        <w:t xml:space="preserve">Do doby vyčíslení oprávněných nároků smluvních stran a do doby dohody o vzájemném vyrovnání těchto nároků je objednatel oprávněn zadržet veškeré fakturované a splatné platby zhotoviteli. </w:t>
      </w:r>
    </w:p>
    <w:p w14:paraId="09021D4B" w14:textId="77777777" w:rsidR="00074A61" w:rsidRPr="00585DDF" w:rsidRDefault="00074A61" w:rsidP="008349FE">
      <w:pPr>
        <w:pStyle w:val="11"/>
        <w:numPr>
          <w:ilvl w:val="0"/>
          <w:numId w:val="7"/>
        </w:numPr>
        <w:spacing w:before="240"/>
        <w:ind w:left="284"/>
        <w:rPr>
          <w:rFonts w:ascii="Arial" w:hAnsi="Arial" w:cs="Arial"/>
          <w:sz w:val="22"/>
          <w:szCs w:val="22"/>
        </w:rPr>
      </w:pPr>
      <w:r w:rsidRPr="00074A61">
        <w:rPr>
          <w:rFonts w:ascii="Arial" w:hAnsi="Arial" w:cs="Arial"/>
          <w:sz w:val="22"/>
          <w:szCs w:val="22"/>
        </w:rPr>
        <w:t>Objednatel je oprávněn vypovědět tuto smlouvu bez jakýchkoli sankcí, a to s jednoměsíční výpovědní dobou, jež počíná běžet prvního dne měsíce následujícího po doručení výpovědi zhotoviteli.</w:t>
      </w:r>
    </w:p>
    <w:p w14:paraId="312A7FF1" w14:textId="77777777" w:rsidR="007B59CE" w:rsidRDefault="007B59CE" w:rsidP="007B59CE">
      <w:pPr>
        <w:pStyle w:val="Zkladntextodsazen2"/>
        <w:rPr>
          <w:rFonts w:ascii="Arial" w:hAnsi="Arial" w:cs="Arial"/>
          <w:sz w:val="22"/>
          <w:szCs w:val="22"/>
        </w:rPr>
      </w:pPr>
    </w:p>
    <w:p w14:paraId="467B1525" w14:textId="77777777" w:rsidR="00411215" w:rsidRDefault="00411215" w:rsidP="007B59CE">
      <w:pPr>
        <w:jc w:val="center"/>
        <w:rPr>
          <w:ins w:id="1" w:author="Šimek Miloš Ing." w:date="2021-03-11T15:33:00Z"/>
          <w:rFonts w:ascii="Arial" w:hAnsi="Arial" w:cs="Arial"/>
          <w:b/>
          <w:bCs/>
          <w:snapToGrid w:val="0"/>
          <w:sz w:val="22"/>
          <w:szCs w:val="22"/>
        </w:rPr>
      </w:pPr>
    </w:p>
    <w:p w14:paraId="7AE7090D" w14:textId="77777777" w:rsidR="007B59CE" w:rsidRPr="00585DDF" w:rsidRDefault="007B59CE" w:rsidP="007B59CE">
      <w:pPr>
        <w:jc w:val="center"/>
        <w:rPr>
          <w:rFonts w:ascii="Arial" w:hAnsi="Arial" w:cs="Arial"/>
          <w:b/>
          <w:bCs/>
          <w:snapToGrid w:val="0"/>
          <w:sz w:val="22"/>
          <w:szCs w:val="22"/>
        </w:rPr>
      </w:pPr>
      <w:r w:rsidRPr="00585DDF">
        <w:rPr>
          <w:rFonts w:ascii="Arial" w:hAnsi="Arial" w:cs="Arial"/>
          <w:b/>
          <w:bCs/>
          <w:snapToGrid w:val="0"/>
          <w:sz w:val="22"/>
          <w:szCs w:val="22"/>
        </w:rPr>
        <w:t>Čl. X.</w:t>
      </w:r>
    </w:p>
    <w:p w14:paraId="0C53250C" w14:textId="77777777" w:rsidR="007B59CE" w:rsidRPr="00585DDF" w:rsidRDefault="004C2D9E" w:rsidP="007B59CE">
      <w:pPr>
        <w:jc w:val="center"/>
        <w:rPr>
          <w:rFonts w:ascii="Arial" w:hAnsi="Arial" w:cs="Arial"/>
          <w:color w:val="000000"/>
          <w:sz w:val="22"/>
          <w:szCs w:val="22"/>
          <w:lang w:eastAsia="en-US" w:bidi="en-US"/>
        </w:rPr>
      </w:pPr>
      <w:r w:rsidRPr="004C2D9E">
        <w:rPr>
          <w:rFonts w:ascii="Arial" w:hAnsi="Arial" w:cs="Arial"/>
          <w:b/>
          <w:color w:val="000000"/>
          <w:sz w:val="22"/>
          <w:szCs w:val="22"/>
          <w:lang w:eastAsia="en-US" w:bidi="en-US"/>
        </w:rPr>
        <w:t>Ochrana informací</w:t>
      </w:r>
    </w:p>
    <w:p w14:paraId="6CC0F16F" w14:textId="77777777" w:rsidR="004C2D9E" w:rsidRPr="004C2D9E" w:rsidRDefault="004C2D9E" w:rsidP="008349FE">
      <w:pPr>
        <w:pStyle w:val="Zkladntextodsazen2"/>
        <w:numPr>
          <w:ilvl w:val="0"/>
          <w:numId w:val="18"/>
        </w:numPr>
        <w:tabs>
          <w:tab w:val="num" w:pos="1506"/>
        </w:tabs>
        <w:ind w:left="284"/>
        <w:rPr>
          <w:rFonts w:ascii="Arial" w:hAnsi="Arial" w:cs="Arial"/>
          <w:sz w:val="22"/>
          <w:szCs w:val="22"/>
        </w:rPr>
      </w:pPr>
      <w:r w:rsidRPr="004C2D9E">
        <w:rPr>
          <w:rFonts w:ascii="Arial" w:hAnsi="Arial" w:cs="Arial"/>
          <w:sz w:val="22"/>
          <w:szCs w:val="22"/>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110/2019, o zpracování osobních údajů.</w:t>
      </w:r>
    </w:p>
    <w:p w14:paraId="40FB1261" w14:textId="77777777" w:rsidR="004C2D9E" w:rsidRPr="004C2D9E" w:rsidRDefault="004C2D9E" w:rsidP="008349FE">
      <w:pPr>
        <w:pStyle w:val="Zkladntextodsazen2"/>
        <w:numPr>
          <w:ilvl w:val="0"/>
          <w:numId w:val="18"/>
        </w:numPr>
        <w:tabs>
          <w:tab w:val="num" w:pos="1506"/>
        </w:tabs>
        <w:ind w:left="284"/>
        <w:rPr>
          <w:rFonts w:ascii="Arial" w:hAnsi="Arial" w:cs="Arial"/>
          <w:sz w:val="22"/>
          <w:szCs w:val="22"/>
        </w:rPr>
      </w:pPr>
      <w:r w:rsidRPr="004C2D9E">
        <w:rPr>
          <w:rFonts w:ascii="Arial" w:hAnsi="Arial" w:cs="Arial"/>
          <w:sz w:val="22"/>
          <w:szCs w:val="22"/>
        </w:rPr>
        <w:t xml:space="preserve">Neveřejné informace nezahrnují: </w:t>
      </w:r>
    </w:p>
    <w:p w14:paraId="7AFCF22B" w14:textId="77777777" w:rsidR="004C2D9E" w:rsidRPr="004C2D9E" w:rsidRDefault="004C2D9E" w:rsidP="008349FE">
      <w:pPr>
        <w:pStyle w:val="Zkladntextodsazen2"/>
        <w:numPr>
          <w:ilvl w:val="1"/>
          <w:numId w:val="18"/>
        </w:numPr>
        <w:rPr>
          <w:rFonts w:ascii="Arial" w:hAnsi="Arial" w:cs="Arial"/>
          <w:sz w:val="22"/>
          <w:szCs w:val="22"/>
        </w:rPr>
      </w:pPr>
      <w:r w:rsidRPr="004C2D9E">
        <w:rPr>
          <w:rFonts w:ascii="Arial" w:hAnsi="Arial" w:cs="Arial"/>
          <w:sz w:val="22"/>
          <w:szCs w:val="22"/>
        </w:rPr>
        <w:lastRenderedPageBreak/>
        <w:t xml:space="preserve">informace, které se staly obecně dostupnými veřejnosti jinak než následkem jejich zpřístupnění přímo či nepřímo zhotovitelem nebo; </w:t>
      </w:r>
    </w:p>
    <w:p w14:paraId="54E36124" w14:textId="77777777" w:rsidR="004C2D9E" w:rsidRPr="004C2D9E" w:rsidRDefault="004C2D9E" w:rsidP="008349FE">
      <w:pPr>
        <w:pStyle w:val="Zkladntextodsazen2"/>
        <w:numPr>
          <w:ilvl w:val="1"/>
          <w:numId w:val="18"/>
        </w:numPr>
        <w:rPr>
          <w:rFonts w:ascii="Arial" w:hAnsi="Arial" w:cs="Arial"/>
          <w:sz w:val="22"/>
          <w:szCs w:val="22"/>
        </w:rPr>
      </w:pPr>
      <w:r w:rsidRPr="004C2D9E">
        <w:rPr>
          <w:rFonts w:ascii="Arial" w:hAnsi="Arial" w:cs="Arial"/>
          <w:sz w:val="22"/>
          <w:szCs w:val="22"/>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12964B" w14:textId="77777777" w:rsidR="004C2D9E" w:rsidRPr="004C2D9E" w:rsidRDefault="004C2D9E" w:rsidP="008349FE">
      <w:pPr>
        <w:pStyle w:val="Zkladntextodsazen2"/>
        <w:numPr>
          <w:ilvl w:val="0"/>
          <w:numId w:val="18"/>
        </w:numPr>
        <w:tabs>
          <w:tab w:val="num" w:pos="1506"/>
        </w:tabs>
        <w:ind w:left="284"/>
        <w:rPr>
          <w:rFonts w:ascii="Arial" w:hAnsi="Arial" w:cs="Arial"/>
          <w:sz w:val="22"/>
          <w:szCs w:val="22"/>
        </w:rPr>
      </w:pPr>
      <w:r w:rsidRPr="004C2D9E">
        <w:rPr>
          <w:rFonts w:ascii="Arial" w:hAnsi="Arial" w:cs="Arial"/>
          <w:sz w:val="22"/>
          <w:szCs w:val="22"/>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případů, kdy: </w:t>
      </w:r>
    </w:p>
    <w:p w14:paraId="0E1C8A86" w14:textId="77777777" w:rsidR="004C2D9E" w:rsidRPr="004C2D9E" w:rsidRDefault="004C2D9E" w:rsidP="008349FE">
      <w:pPr>
        <w:pStyle w:val="Zkladntextodsazen2"/>
        <w:numPr>
          <w:ilvl w:val="1"/>
          <w:numId w:val="18"/>
        </w:numPr>
        <w:rPr>
          <w:rFonts w:ascii="Arial" w:hAnsi="Arial" w:cs="Arial"/>
          <w:sz w:val="22"/>
          <w:szCs w:val="22"/>
        </w:rPr>
      </w:pPr>
      <w:r w:rsidRPr="004C2D9E">
        <w:rPr>
          <w:rFonts w:ascii="Arial" w:hAnsi="Arial" w:cs="Arial"/>
          <w:sz w:val="22"/>
          <w:szCs w:val="22"/>
        </w:rPr>
        <w:t xml:space="preserve">je zveřejnění neveřejné informace vyžadováno zákonem nebo jinými platnými žádné třetí osobě s výjimkou </w:t>
      </w:r>
    </w:p>
    <w:p w14:paraId="77FAF0E5" w14:textId="77777777" w:rsidR="004C2D9E" w:rsidRPr="008110B0" w:rsidRDefault="004C2D9E" w:rsidP="008349FE">
      <w:pPr>
        <w:pStyle w:val="Zkladntextodsazen2"/>
        <w:numPr>
          <w:ilvl w:val="1"/>
          <w:numId w:val="18"/>
        </w:numPr>
        <w:rPr>
          <w:rFonts w:ascii="Arial" w:hAnsi="Arial" w:cs="Arial"/>
          <w:sz w:val="22"/>
          <w:szCs w:val="22"/>
        </w:rPr>
      </w:pPr>
      <w:r w:rsidRPr="008110B0">
        <w:rPr>
          <w:rFonts w:ascii="Arial" w:hAnsi="Arial" w:cs="Arial"/>
          <w:sz w:val="22"/>
          <w:szCs w:val="22"/>
        </w:rPr>
        <w:t xml:space="preserve">právními předpisy nebo; kdy zveřejnění těchto neveřejných informací je vysloveně touto smlouvou povoleno nebo; </w:t>
      </w:r>
    </w:p>
    <w:p w14:paraId="70F88690" w14:textId="77777777" w:rsidR="004C2D9E" w:rsidRPr="004C2D9E" w:rsidRDefault="004C2D9E" w:rsidP="008349FE">
      <w:pPr>
        <w:pStyle w:val="Zkladntextodsazen2"/>
        <w:numPr>
          <w:ilvl w:val="1"/>
          <w:numId w:val="18"/>
        </w:numPr>
        <w:rPr>
          <w:rFonts w:ascii="Arial" w:hAnsi="Arial" w:cs="Arial"/>
          <w:sz w:val="22"/>
          <w:szCs w:val="22"/>
        </w:rPr>
      </w:pPr>
      <w:r w:rsidRPr="004C2D9E">
        <w:rPr>
          <w:rFonts w:ascii="Arial" w:hAnsi="Arial" w:cs="Arial"/>
          <w:sz w:val="22"/>
          <w:szCs w:val="22"/>
        </w:rPr>
        <w:t xml:space="preserve">v případě, kdy zveřejnění těchto neveřejných informací bude předem písemně odsouhlaseno objednatelem. </w:t>
      </w:r>
    </w:p>
    <w:p w14:paraId="094F2872" w14:textId="77777777" w:rsidR="004C2D9E" w:rsidRPr="004C2D9E" w:rsidRDefault="004C2D9E" w:rsidP="008349FE">
      <w:pPr>
        <w:pStyle w:val="Zkladntextodsazen2"/>
        <w:numPr>
          <w:ilvl w:val="0"/>
          <w:numId w:val="18"/>
        </w:numPr>
        <w:tabs>
          <w:tab w:val="num" w:pos="1506"/>
        </w:tabs>
        <w:ind w:left="284"/>
        <w:rPr>
          <w:rFonts w:ascii="Arial" w:hAnsi="Arial" w:cs="Arial"/>
          <w:sz w:val="22"/>
          <w:szCs w:val="22"/>
        </w:rPr>
      </w:pPr>
      <w:r w:rsidRPr="004C2D9E">
        <w:rPr>
          <w:rFonts w:ascii="Arial" w:hAnsi="Arial" w:cs="Arial"/>
          <w:sz w:val="22"/>
          <w:szCs w:val="22"/>
        </w:rPr>
        <w:t>Zhotovitel se zavazuje, že jeho zaměstnanci, konzultanti, zástupci</w:t>
      </w:r>
      <w:r w:rsidR="000F707F">
        <w:rPr>
          <w:rFonts w:ascii="Arial" w:hAnsi="Arial" w:cs="Arial"/>
          <w:sz w:val="22"/>
          <w:szCs w:val="22"/>
        </w:rPr>
        <w:t>, poddodavatelé</w:t>
      </w:r>
      <w:r w:rsidRPr="004C2D9E">
        <w:rPr>
          <w:rFonts w:ascii="Arial" w:hAnsi="Arial" w:cs="Arial"/>
          <w:sz w:val="22"/>
          <w:szCs w:val="22"/>
        </w:rPr>
        <w:t xml:space="preserve"> a příkazci budou s neveřejnými informacemi zacházet náležitým způsobem a v souladu s touto smlouvou.</w:t>
      </w:r>
    </w:p>
    <w:p w14:paraId="3CCF40B5" w14:textId="77777777" w:rsidR="004C2D9E" w:rsidRPr="004C2D9E" w:rsidRDefault="004C2D9E" w:rsidP="008349FE">
      <w:pPr>
        <w:pStyle w:val="Zkladntextodsazen2"/>
        <w:numPr>
          <w:ilvl w:val="0"/>
          <w:numId w:val="18"/>
        </w:numPr>
        <w:tabs>
          <w:tab w:val="num" w:pos="1506"/>
        </w:tabs>
        <w:ind w:left="284"/>
        <w:rPr>
          <w:rFonts w:ascii="Arial" w:hAnsi="Arial" w:cs="Arial"/>
          <w:sz w:val="22"/>
          <w:szCs w:val="22"/>
        </w:rPr>
      </w:pPr>
      <w:r w:rsidRPr="004C2D9E">
        <w:rPr>
          <w:rFonts w:ascii="Arial" w:hAnsi="Arial" w:cs="Arial"/>
          <w:sz w:val="22"/>
          <w:szCs w:val="22"/>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75F2286E" w14:textId="77777777" w:rsidR="004C2D9E" w:rsidRPr="004C2D9E" w:rsidRDefault="004C2D9E" w:rsidP="008349FE">
      <w:pPr>
        <w:pStyle w:val="Zkladntextodsazen2"/>
        <w:numPr>
          <w:ilvl w:val="0"/>
          <w:numId w:val="18"/>
        </w:numPr>
        <w:tabs>
          <w:tab w:val="num" w:pos="1506"/>
        </w:tabs>
        <w:ind w:left="284"/>
        <w:rPr>
          <w:rFonts w:ascii="Arial" w:hAnsi="Arial" w:cs="Arial"/>
          <w:sz w:val="22"/>
          <w:szCs w:val="22"/>
        </w:rPr>
      </w:pPr>
      <w:r w:rsidRPr="004C2D9E">
        <w:rPr>
          <w:rFonts w:ascii="Arial" w:hAnsi="Arial" w:cs="Arial"/>
          <w:sz w:val="22"/>
          <w:szCs w:val="22"/>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66060B81" w14:textId="77777777" w:rsidR="004C2D9E" w:rsidRPr="004C2D9E" w:rsidRDefault="004C2D9E" w:rsidP="008349FE">
      <w:pPr>
        <w:pStyle w:val="Zkladntextodsazen2"/>
        <w:numPr>
          <w:ilvl w:val="0"/>
          <w:numId w:val="18"/>
        </w:numPr>
        <w:tabs>
          <w:tab w:val="num" w:pos="1506"/>
        </w:tabs>
        <w:ind w:left="284"/>
        <w:rPr>
          <w:rFonts w:ascii="Arial" w:hAnsi="Arial" w:cs="Arial"/>
          <w:sz w:val="22"/>
          <w:szCs w:val="22"/>
        </w:rPr>
      </w:pPr>
      <w:r w:rsidRPr="004C2D9E">
        <w:rPr>
          <w:rFonts w:ascii="Arial" w:hAnsi="Arial" w:cs="Arial"/>
          <w:sz w:val="22"/>
          <w:szCs w:val="22"/>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10F44455" w14:textId="77777777" w:rsidR="004C2D9E" w:rsidRPr="004C2D9E" w:rsidRDefault="004C2D9E" w:rsidP="008349FE">
      <w:pPr>
        <w:pStyle w:val="Zkladntextodsazen2"/>
        <w:numPr>
          <w:ilvl w:val="0"/>
          <w:numId w:val="18"/>
        </w:numPr>
        <w:tabs>
          <w:tab w:val="num" w:pos="1506"/>
        </w:tabs>
        <w:ind w:left="284"/>
        <w:rPr>
          <w:rFonts w:ascii="Arial" w:hAnsi="Arial" w:cs="Arial"/>
          <w:sz w:val="22"/>
          <w:szCs w:val="22"/>
        </w:rPr>
      </w:pPr>
      <w:r w:rsidRPr="004C2D9E">
        <w:rPr>
          <w:rFonts w:ascii="Arial" w:hAnsi="Arial" w:cs="Arial"/>
          <w:sz w:val="22"/>
          <w:szCs w:val="22"/>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05EE3D03" w14:textId="77777777" w:rsidR="004C2D9E" w:rsidRPr="004C2D9E" w:rsidRDefault="004C2D9E" w:rsidP="00411215">
      <w:pPr>
        <w:pStyle w:val="Zkladntextodsazen2"/>
        <w:ind w:left="0" w:firstLine="0"/>
        <w:rPr>
          <w:rFonts w:ascii="Arial" w:hAnsi="Arial" w:cs="Arial"/>
          <w:sz w:val="22"/>
          <w:szCs w:val="22"/>
        </w:rPr>
      </w:pPr>
    </w:p>
    <w:p w14:paraId="1FA73E2F" w14:textId="77777777" w:rsidR="007B59CE" w:rsidRPr="004C2D9E" w:rsidRDefault="004C2D9E" w:rsidP="008349FE">
      <w:pPr>
        <w:pStyle w:val="Zkladntextodsazen2"/>
        <w:numPr>
          <w:ilvl w:val="0"/>
          <w:numId w:val="18"/>
        </w:numPr>
        <w:tabs>
          <w:tab w:val="num" w:pos="1506"/>
        </w:tabs>
        <w:ind w:left="284"/>
        <w:rPr>
          <w:rFonts w:ascii="Arial" w:hAnsi="Arial" w:cs="Arial"/>
          <w:sz w:val="22"/>
          <w:szCs w:val="22"/>
        </w:rPr>
      </w:pPr>
      <w:r w:rsidRPr="004C2D9E">
        <w:rPr>
          <w:rFonts w:ascii="Arial" w:hAnsi="Arial" w:cs="Arial"/>
          <w:sz w:val="22"/>
          <w:szCs w:val="22"/>
        </w:rPr>
        <w:lastRenderedPageBreak/>
        <w:t>V souvislosti s realizací práv a povinností vyplývajících z této smlouvy bude mít zhotovitel přístup k informacím (datům) Státního pozemkového úřadu, které jsou nezbytné k plnění smlouvy,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110/2019, o zpracování osobních údajů.</w:t>
      </w:r>
    </w:p>
    <w:p w14:paraId="6E095D59" w14:textId="77777777" w:rsidR="00090C16" w:rsidRPr="00585DDF" w:rsidRDefault="00090C16" w:rsidP="001D5C66">
      <w:pPr>
        <w:jc w:val="both"/>
        <w:rPr>
          <w:rFonts w:ascii="Arial" w:hAnsi="Arial" w:cs="Arial"/>
          <w:b/>
          <w:bCs/>
          <w:snapToGrid w:val="0"/>
          <w:sz w:val="22"/>
          <w:szCs w:val="22"/>
        </w:rPr>
      </w:pPr>
    </w:p>
    <w:p w14:paraId="784F1C16" w14:textId="77777777" w:rsidR="002E6D96" w:rsidRPr="00585DDF" w:rsidRDefault="002E6D96" w:rsidP="00E02ABE">
      <w:pPr>
        <w:jc w:val="center"/>
        <w:rPr>
          <w:rFonts w:ascii="Arial" w:hAnsi="Arial" w:cs="Arial"/>
          <w:b/>
          <w:bCs/>
          <w:snapToGrid w:val="0"/>
          <w:sz w:val="22"/>
          <w:szCs w:val="22"/>
        </w:rPr>
      </w:pPr>
      <w:r w:rsidRPr="00585DDF">
        <w:rPr>
          <w:rFonts w:ascii="Arial" w:hAnsi="Arial" w:cs="Arial"/>
          <w:b/>
          <w:bCs/>
          <w:snapToGrid w:val="0"/>
          <w:sz w:val="22"/>
          <w:szCs w:val="22"/>
        </w:rPr>
        <w:t>Čl. X</w:t>
      </w:r>
      <w:r w:rsidR="0084000C">
        <w:rPr>
          <w:rFonts w:ascii="Arial" w:hAnsi="Arial" w:cs="Arial"/>
          <w:b/>
          <w:bCs/>
          <w:snapToGrid w:val="0"/>
          <w:sz w:val="22"/>
          <w:szCs w:val="22"/>
        </w:rPr>
        <w:t>I</w:t>
      </w:r>
      <w:r w:rsidRPr="00585DDF">
        <w:rPr>
          <w:rFonts w:ascii="Arial" w:hAnsi="Arial" w:cs="Arial"/>
          <w:b/>
          <w:bCs/>
          <w:snapToGrid w:val="0"/>
          <w:sz w:val="22"/>
          <w:szCs w:val="22"/>
        </w:rPr>
        <w:t>.</w:t>
      </w:r>
    </w:p>
    <w:p w14:paraId="0DF56278" w14:textId="77777777" w:rsidR="002E6D96" w:rsidRPr="00585DDF" w:rsidRDefault="002E6D96" w:rsidP="002578F4">
      <w:pPr>
        <w:pStyle w:val="Nadpis3"/>
        <w:rPr>
          <w:rFonts w:ascii="Arial" w:hAnsi="Arial" w:cs="Arial"/>
          <w:sz w:val="22"/>
          <w:szCs w:val="22"/>
        </w:rPr>
      </w:pPr>
      <w:r w:rsidRPr="00585DDF">
        <w:rPr>
          <w:rFonts w:ascii="Arial" w:hAnsi="Arial" w:cs="Arial"/>
          <w:sz w:val="22"/>
          <w:szCs w:val="22"/>
        </w:rPr>
        <w:t>Jiná ujednání</w:t>
      </w:r>
    </w:p>
    <w:p w14:paraId="19CF4D6B" w14:textId="77777777" w:rsidR="002E6D96" w:rsidRPr="00585DDF" w:rsidRDefault="002E6D96" w:rsidP="008349FE">
      <w:pPr>
        <w:numPr>
          <w:ilvl w:val="0"/>
          <w:numId w:val="8"/>
        </w:numPr>
        <w:spacing w:before="120"/>
        <w:ind w:left="284"/>
        <w:jc w:val="both"/>
        <w:rPr>
          <w:rFonts w:ascii="Arial" w:hAnsi="Arial" w:cs="Arial"/>
          <w:snapToGrid w:val="0"/>
          <w:sz w:val="22"/>
          <w:szCs w:val="22"/>
        </w:rPr>
      </w:pPr>
      <w:r w:rsidRPr="00585DDF">
        <w:rPr>
          <w:rFonts w:ascii="Arial" w:hAnsi="Arial" w:cs="Arial"/>
          <w:snapToGrid w:val="0"/>
          <w:sz w:val="22"/>
          <w:szCs w:val="22"/>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40D9C1B6" w14:textId="77777777" w:rsidR="002E6D96" w:rsidRPr="00CC45DB" w:rsidRDefault="002E6D96" w:rsidP="008349FE">
      <w:pPr>
        <w:numPr>
          <w:ilvl w:val="0"/>
          <w:numId w:val="8"/>
        </w:numPr>
        <w:spacing w:before="120"/>
        <w:ind w:left="284"/>
        <w:jc w:val="both"/>
        <w:rPr>
          <w:rFonts w:ascii="Arial" w:hAnsi="Arial" w:cs="Arial"/>
          <w:sz w:val="22"/>
          <w:szCs w:val="22"/>
        </w:rPr>
      </w:pPr>
      <w:r w:rsidRPr="00CC45DB">
        <w:rPr>
          <w:rFonts w:ascii="Arial" w:hAnsi="Arial" w:cs="Arial"/>
          <w:sz w:val="22"/>
          <w:szCs w:val="22"/>
        </w:rPr>
        <w:t>Objednatel je oprávněn průběžně kontrolovat provádění díla.</w:t>
      </w:r>
      <w:r w:rsidR="00CC45DB">
        <w:rPr>
          <w:rFonts w:ascii="Arial" w:hAnsi="Arial" w:cs="Arial"/>
          <w:sz w:val="22"/>
          <w:szCs w:val="22"/>
        </w:rPr>
        <w:t xml:space="preserve"> </w:t>
      </w:r>
      <w:r w:rsidRPr="00CC45DB">
        <w:rPr>
          <w:rFonts w:ascii="Arial" w:hAnsi="Arial" w:cs="Arial"/>
          <w:snapToGrid w:val="0"/>
          <w:sz w:val="22"/>
          <w:szCs w:val="22"/>
        </w:rPr>
        <w:t>K průběžným kontrolám provádění díla bude docházet na kontrolních dnech. Tyto kontrolní dny je oprávněn svolávat objednatel</w:t>
      </w:r>
      <w:r w:rsidR="00852D10" w:rsidRPr="00CC45DB">
        <w:rPr>
          <w:rFonts w:ascii="Arial" w:hAnsi="Arial" w:cs="Arial"/>
          <w:snapToGrid w:val="0"/>
          <w:sz w:val="22"/>
          <w:szCs w:val="22"/>
        </w:rPr>
        <w:t xml:space="preserve"> I.</w:t>
      </w:r>
      <w:r w:rsidRPr="00CC45DB">
        <w:rPr>
          <w:rFonts w:ascii="Arial" w:hAnsi="Arial" w:cs="Arial"/>
          <w:snapToGrid w:val="0"/>
          <w:sz w:val="22"/>
          <w:szCs w:val="22"/>
        </w:rPr>
        <w:t xml:space="preserve"> 1 x za měsíc. Zhotovitel je povinen se těchto kontrolních dnů zúčastnit a předložit ke kontrole doklady o provádění díla.</w:t>
      </w:r>
    </w:p>
    <w:p w14:paraId="7CE933A9" w14:textId="77777777" w:rsidR="002E6D96" w:rsidRPr="00585DDF" w:rsidRDefault="002E6D96" w:rsidP="008349FE">
      <w:pPr>
        <w:numPr>
          <w:ilvl w:val="0"/>
          <w:numId w:val="8"/>
        </w:numPr>
        <w:spacing w:before="120"/>
        <w:ind w:left="284"/>
        <w:jc w:val="both"/>
        <w:rPr>
          <w:rFonts w:ascii="Arial" w:hAnsi="Arial" w:cs="Arial"/>
          <w:sz w:val="22"/>
          <w:szCs w:val="22"/>
        </w:rPr>
      </w:pPr>
      <w:r w:rsidRPr="00585DDF">
        <w:rPr>
          <w:rFonts w:ascii="Arial" w:hAnsi="Arial" w:cs="Arial"/>
          <w:sz w:val="22"/>
          <w:szCs w:val="22"/>
        </w:rPr>
        <w:t>Zhotovitel je povinen úzce spolupracovat především s obcemi a s orgány státní správy, které jsou specifikované v ust. § 6 odst. 6 zákona</w:t>
      </w:r>
      <w:r w:rsidR="005A27BF" w:rsidRPr="00585DDF">
        <w:rPr>
          <w:rFonts w:ascii="Arial" w:hAnsi="Arial" w:cs="Arial"/>
          <w:sz w:val="22"/>
          <w:szCs w:val="22"/>
        </w:rPr>
        <w:t>.</w:t>
      </w:r>
    </w:p>
    <w:p w14:paraId="196FE4B7" w14:textId="77777777" w:rsidR="002E6D96" w:rsidRPr="00585DDF" w:rsidRDefault="002E6D96" w:rsidP="008349FE">
      <w:pPr>
        <w:numPr>
          <w:ilvl w:val="0"/>
          <w:numId w:val="8"/>
        </w:numPr>
        <w:spacing w:before="120"/>
        <w:ind w:left="284"/>
        <w:jc w:val="both"/>
        <w:rPr>
          <w:rFonts w:ascii="Arial" w:hAnsi="Arial" w:cs="Arial"/>
          <w:sz w:val="22"/>
          <w:szCs w:val="22"/>
        </w:rPr>
      </w:pPr>
      <w:r w:rsidRPr="00585DDF">
        <w:rPr>
          <w:rFonts w:ascii="Arial" w:hAnsi="Arial" w:cs="Arial"/>
          <w:sz w:val="22"/>
          <w:szCs w:val="22"/>
        </w:rPr>
        <w:t xml:space="preserve">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w:t>
      </w:r>
      <w:r w:rsidR="00796B8C" w:rsidRPr="00796B8C">
        <w:rPr>
          <w:rFonts w:ascii="Arial" w:hAnsi="Arial" w:cs="Arial"/>
          <w:sz w:val="22"/>
          <w:szCs w:val="22"/>
        </w:rPr>
        <w:t>prověřováním hospodárného využití veřejných prostředků</w:t>
      </w:r>
      <w:r w:rsidRPr="00585DDF">
        <w:rPr>
          <w:rFonts w:ascii="Arial" w:hAnsi="Arial" w:cs="Arial"/>
          <w:sz w:val="22"/>
          <w:szCs w:val="22"/>
        </w:rPr>
        <w:t>.</w:t>
      </w:r>
    </w:p>
    <w:p w14:paraId="74A5FFF1" w14:textId="77777777" w:rsidR="002E6D96" w:rsidRDefault="002E6D96" w:rsidP="008349FE">
      <w:pPr>
        <w:pStyle w:val="Odstavecseseznamem"/>
        <w:numPr>
          <w:ilvl w:val="0"/>
          <w:numId w:val="8"/>
        </w:numPr>
        <w:spacing w:before="120" w:line="240" w:lineRule="auto"/>
        <w:ind w:left="284"/>
        <w:jc w:val="both"/>
        <w:rPr>
          <w:rFonts w:ascii="Arial" w:hAnsi="Arial" w:cs="Arial"/>
        </w:rPr>
      </w:pPr>
      <w:r w:rsidRPr="007922DC">
        <w:rPr>
          <w:rFonts w:ascii="Arial" w:hAnsi="Arial" w:cs="Arial"/>
        </w:rPr>
        <w:t xml:space="preserve">V případě dodatečných </w:t>
      </w:r>
      <w:r w:rsidR="001D12FB" w:rsidRPr="007922DC">
        <w:rPr>
          <w:rFonts w:ascii="Arial" w:hAnsi="Arial" w:cs="Arial"/>
        </w:rPr>
        <w:t xml:space="preserve">a nových </w:t>
      </w:r>
      <w:r w:rsidRPr="007922DC">
        <w:rPr>
          <w:rFonts w:ascii="Arial" w:hAnsi="Arial" w:cs="Arial"/>
        </w:rPr>
        <w:t xml:space="preserve">služeb bude postupováno podle zákona č. </w:t>
      </w:r>
      <w:r w:rsidR="00D35C18" w:rsidRPr="00321086">
        <w:rPr>
          <w:rFonts w:ascii="Arial" w:hAnsi="Arial" w:cs="Arial"/>
        </w:rPr>
        <w:t>134/2016 Sb.</w:t>
      </w:r>
      <w:r w:rsidRPr="007922DC">
        <w:rPr>
          <w:rFonts w:ascii="Arial" w:hAnsi="Arial" w:cs="Arial"/>
        </w:rPr>
        <w:t>, v</w:t>
      </w:r>
      <w:r w:rsidR="0029753C">
        <w:rPr>
          <w:rFonts w:ascii="Arial" w:hAnsi="Arial" w:cs="Arial"/>
        </w:rPr>
        <w:t>e znění pozdějších předpisů</w:t>
      </w:r>
      <w:r w:rsidRPr="007922DC">
        <w:rPr>
          <w:rFonts w:ascii="Arial" w:hAnsi="Arial" w:cs="Arial"/>
        </w:rPr>
        <w:t>.</w:t>
      </w:r>
    </w:p>
    <w:p w14:paraId="1F58BAFC" w14:textId="77777777" w:rsidR="007922DC" w:rsidRPr="007922DC" w:rsidRDefault="007922DC" w:rsidP="008349FE">
      <w:pPr>
        <w:numPr>
          <w:ilvl w:val="0"/>
          <w:numId w:val="8"/>
        </w:numPr>
        <w:spacing w:before="120"/>
        <w:ind w:left="284"/>
        <w:jc w:val="both"/>
        <w:rPr>
          <w:rFonts w:ascii="Arial" w:hAnsi="Arial" w:cs="Arial"/>
          <w:sz w:val="22"/>
          <w:szCs w:val="22"/>
        </w:rPr>
      </w:pPr>
      <w:r w:rsidRPr="007922DC">
        <w:rPr>
          <w:rFonts w:ascii="Arial" w:hAnsi="Arial" w:cs="Arial"/>
          <w:sz w:val="22"/>
          <w:szCs w:val="22"/>
        </w:rPr>
        <w:t>Zhotovitel je povinen postupovat s odbornou péčí s přihlédnutím k nejnovějším poznatkům v oboru; nepoškozovat zájmy objednatele a jednat tak, aby činností zhotovitele byly co nejméně narušeny běžné činnosti objednatele.</w:t>
      </w:r>
    </w:p>
    <w:p w14:paraId="2A0A27E5" w14:textId="77777777" w:rsidR="007922DC" w:rsidRPr="007922DC" w:rsidRDefault="007922DC" w:rsidP="008349FE">
      <w:pPr>
        <w:numPr>
          <w:ilvl w:val="0"/>
          <w:numId w:val="8"/>
        </w:numPr>
        <w:spacing w:before="120"/>
        <w:ind w:left="284"/>
        <w:jc w:val="both"/>
        <w:rPr>
          <w:rFonts w:ascii="Arial" w:hAnsi="Arial" w:cs="Arial"/>
          <w:sz w:val="22"/>
          <w:szCs w:val="22"/>
        </w:rPr>
      </w:pPr>
      <w:r w:rsidRPr="007922DC">
        <w:rPr>
          <w:rFonts w:ascii="Arial" w:hAnsi="Arial" w:cs="Arial"/>
          <w:sz w:val="22"/>
          <w:szCs w:val="22"/>
        </w:rPr>
        <w:t>Zhotovitel je povinen nést až do okamžiku předání díla nebezpečí škody na zhotoveném díle.</w:t>
      </w:r>
    </w:p>
    <w:p w14:paraId="62A94791" w14:textId="77777777" w:rsidR="007922DC" w:rsidRPr="007922DC" w:rsidRDefault="007922DC" w:rsidP="008349FE">
      <w:pPr>
        <w:numPr>
          <w:ilvl w:val="0"/>
          <w:numId w:val="8"/>
        </w:numPr>
        <w:spacing w:before="120"/>
        <w:ind w:left="284"/>
        <w:jc w:val="both"/>
        <w:rPr>
          <w:rFonts w:ascii="Arial" w:hAnsi="Arial" w:cs="Arial"/>
          <w:sz w:val="22"/>
          <w:szCs w:val="22"/>
        </w:rPr>
      </w:pPr>
      <w:r w:rsidRPr="007922DC">
        <w:rPr>
          <w:rFonts w:ascii="Arial" w:hAnsi="Arial" w:cs="Arial"/>
          <w:sz w:val="22"/>
          <w:szCs w:val="22"/>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2B7B8B" w14:textId="77777777" w:rsidR="007922DC" w:rsidRPr="007922DC" w:rsidRDefault="007922DC" w:rsidP="008349FE">
      <w:pPr>
        <w:numPr>
          <w:ilvl w:val="0"/>
          <w:numId w:val="8"/>
        </w:numPr>
        <w:spacing w:before="120"/>
        <w:ind w:left="284"/>
        <w:jc w:val="both"/>
        <w:rPr>
          <w:rFonts w:ascii="Arial" w:hAnsi="Arial" w:cs="Arial"/>
          <w:sz w:val="22"/>
          <w:szCs w:val="22"/>
        </w:rPr>
      </w:pPr>
      <w:r w:rsidRPr="007922DC">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62F2C43" w14:textId="77777777" w:rsidR="007922DC" w:rsidRPr="007922DC" w:rsidRDefault="007922DC" w:rsidP="008349FE">
      <w:pPr>
        <w:numPr>
          <w:ilvl w:val="0"/>
          <w:numId w:val="8"/>
        </w:numPr>
        <w:spacing w:before="120"/>
        <w:ind w:left="284"/>
        <w:jc w:val="both"/>
        <w:rPr>
          <w:rFonts w:ascii="Arial" w:hAnsi="Arial" w:cs="Arial"/>
          <w:sz w:val="22"/>
          <w:szCs w:val="22"/>
        </w:rPr>
      </w:pPr>
      <w:r w:rsidRPr="007922DC">
        <w:rPr>
          <w:rFonts w:ascii="Arial" w:hAnsi="Arial" w:cs="Arial"/>
          <w:sz w:val="22"/>
          <w:szCs w:val="22"/>
        </w:rPr>
        <w:t>Zhotovitel prohlašuje, že je držitelem veškerých povolení a oprávnění, umožňující mu uskutečnit dílo dle této smlouvy.</w:t>
      </w:r>
    </w:p>
    <w:p w14:paraId="5AC1B29F" w14:textId="77777777" w:rsidR="007922DC" w:rsidRPr="007922DC" w:rsidRDefault="007922DC" w:rsidP="008349FE">
      <w:pPr>
        <w:numPr>
          <w:ilvl w:val="0"/>
          <w:numId w:val="8"/>
        </w:numPr>
        <w:spacing w:before="120"/>
        <w:ind w:left="284"/>
        <w:jc w:val="both"/>
        <w:rPr>
          <w:rFonts w:ascii="Arial" w:hAnsi="Arial" w:cs="Arial"/>
          <w:sz w:val="22"/>
          <w:szCs w:val="22"/>
        </w:rPr>
      </w:pPr>
      <w:r w:rsidRPr="007922DC">
        <w:rPr>
          <w:rFonts w:ascii="Arial" w:hAnsi="Arial" w:cs="Arial"/>
          <w:sz w:val="22"/>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53EE6503" w14:textId="5162A857" w:rsidR="007922DC" w:rsidRPr="007922DC" w:rsidRDefault="007922DC" w:rsidP="008349FE">
      <w:pPr>
        <w:numPr>
          <w:ilvl w:val="0"/>
          <w:numId w:val="8"/>
        </w:numPr>
        <w:spacing w:before="120"/>
        <w:ind w:left="284"/>
        <w:jc w:val="both"/>
        <w:rPr>
          <w:rFonts w:ascii="Arial" w:hAnsi="Arial" w:cs="Arial"/>
          <w:sz w:val="22"/>
          <w:szCs w:val="22"/>
        </w:rPr>
      </w:pPr>
      <w:r w:rsidRPr="007922DC">
        <w:rPr>
          <w:rFonts w:ascii="Arial" w:hAnsi="Arial" w:cs="Arial"/>
          <w:sz w:val="22"/>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0F707F">
        <w:rPr>
          <w:rFonts w:ascii="Arial" w:hAnsi="Arial" w:cs="Arial"/>
          <w:sz w:val="22"/>
          <w:szCs w:val="22"/>
          <w:highlight w:val="yellow"/>
        </w:rPr>
        <w:lastRenderedPageBreak/>
        <w:t>......</w:t>
      </w:r>
      <w:r w:rsidR="00A55F1C">
        <w:rPr>
          <w:rFonts w:ascii="Arial" w:hAnsi="Arial" w:cs="Arial"/>
          <w:sz w:val="22"/>
          <w:szCs w:val="22"/>
        </w:rPr>
        <w:t>...</w:t>
      </w:r>
      <w:r w:rsidRPr="007922DC">
        <w:rPr>
          <w:rFonts w:ascii="Arial" w:hAnsi="Arial" w:cs="Arial"/>
          <w:sz w:val="22"/>
          <w:szCs w:val="22"/>
        </w:rPr>
        <w:t xml:space="preserve"> Kč. Zhotovitel se zavazuje, že po celou dobu trvání této smlouvy bude pojištěn ve smyslu tohoto ustanovení a že nedojde ke snížení pojistného plnění pod částku uvedenou v předchozí větě. </w:t>
      </w:r>
    </w:p>
    <w:p w14:paraId="7BA60977" w14:textId="77777777" w:rsidR="007922DC" w:rsidRPr="007922DC" w:rsidRDefault="007922DC" w:rsidP="008349FE">
      <w:pPr>
        <w:numPr>
          <w:ilvl w:val="0"/>
          <w:numId w:val="8"/>
        </w:numPr>
        <w:spacing w:before="120"/>
        <w:ind w:left="284"/>
        <w:jc w:val="both"/>
        <w:rPr>
          <w:rFonts w:ascii="Arial" w:hAnsi="Arial" w:cs="Arial"/>
          <w:sz w:val="22"/>
          <w:szCs w:val="22"/>
        </w:rPr>
      </w:pPr>
      <w:r w:rsidRPr="007922DC">
        <w:rPr>
          <w:rFonts w:ascii="Arial" w:hAnsi="Arial" w:cs="Arial"/>
          <w:sz w:val="22"/>
          <w:szCs w:val="22"/>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2BC61138" w14:textId="77777777" w:rsidR="007922DC" w:rsidRDefault="007922DC" w:rsidP="008349FE">
      <w:pPr>
        <w:numPr>
          <w:ilvl w:val="0"/>
          <w:numId w:val="8"/>
        </w:numPr>
        <w:spacing w:before="120"/>
        <w:ind w:left="284"/>
        <w:jc w:val="both"/>
        <w:rPr>
          <w:rFonts w:ascii="Arial" w:hAnsi="Arial" w:cs="Arial"/>
          <w:sz w:val="22"/>
          <w:szCs w:val="22"/>
        </w:rPr>
      </w:pPr>
      <w:r w:rsidRPr="007922DC">
        <w:rPr>
          <w:rFonts w:ascii="Arial" w:hAnsi="Arial" w:cs="Arial"/>
          <w:sz w:val="22"/>
          <w:szCs w:val="22"/>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688F55E7" w14:textId="77777777" w:rsidR="0093140E" w:rsidRPr="00A55F1C" w:rsidRDefault="0093140E" w:rsidP="008349FE">
      <w:pPr>
        <w:numPr>
          <w:ilvl w:val="0"/>
          <w:numId w:val="8"/>
        </w:numPr>
        <w:spacing w:before="120"/>
        <w:ind w:left="284"/>
        <w:jc w:val="both"/>
        <w:rPr>
          <w:rFonts w:ascii="Arial" w:hAnsi="Arial" w:cs="Arial"/>
          <w:sz w:val="22"/>
          <w:szCs w:val="22"/>
        </w:rPr>
      </w:pPr>
      <w:r w:rsidRPr="00A55F1C">
        <w:rPr>
          <w:rFonts w:ascii="Arial" w:hAnsi="Arial" w:cs="Arial"/>
          <w:color w:val="000000"/>
          <w:sz w:val="22"/>
          <w:szCs w:val="22"/>
        </w:rPr>
        <w:t>Zhotovitel se zavazuje po celou dobu provádění Díla zabezpečit plnění veškerých povinností vyplývajících z právních předpisů České republiky, zejména pak z předpisů pracovněprávních, předpisů z oblasti zaměstnanosti a bezpečnosti ochrany zdraví při práci, a to vůči všem osobám, které se na plnění Veřejné zakázky podílejí. Objednatel je oprávněn plnění povinností uvedených v tomto bodu kdykoliv kontrolovat, a to i bez předchozího ohlášení Zhotoviteli. Je-li k provedení kontroly potřeba předložení dokumentů, zavazuje se Zhotovitel k jejich předložení nejpozději do dvou (2) pracovních dnů od doručení výzvy Objednatele.</w:t>
      </w:r>
    </w:p>
    <w:p w14:paraId="5DDF6079" w14:textId="77777777" w:rsidR="002E6D96" w:rsidRPr="00585DDF" w:rsidRDefault="002E6D96" w:rsidP="00E56DB4">
      <w:pPr>
        <w:tabs>
          <w:tab w:val="left" w:pos="142"/>
        </w:tabs>
        <w:spacing w:before="120"/>
        <w:ind w:left="284"/>
        <w:jc w:val="both"/>
        <w:rPr>
          <w:rFonts w:ascii="Arial" w:hAnsi="Arial" w:cs="Arial"/>
          <w:sz w:val="22"/>
          <w:szCs w:val="22"/>
        </w:rPr>
      </w:pPr>
    </w:p>
    <w:p w14:paraId="5D84EED4" w14:textId="77777777" w:rsidR="002E6D96" w:rsidRPr="00585DDF" w:rsidRDefault="002E6D96" w:rsidP="002578F4">
      <w:pPr>
        <w:ind w:left="284" w:hanging="284"/>
        <w:jc w:val="both"/>
        <w:rPr>
          <w:rFonts w:ascii="Arial" w:hAnsi="Arial" w:cs="Arial"/>
          <w:snapToGrid w:val="0"/>
          <w:sz w:val="22"/>
          <w:szCs w:val="22"/>
        </w:rPr>
      </w:pPr>
    </w:p>
    <w:p w14:paraId="4FCB11EF" w14:textId="77777777" w:rsidR="002E6D96" w:rsidRPr="00585DDF" w:rsidRDefault="002E6D96" w:rsidP="002578F4">
      <w:pPr>
        <w:ind w:left="284" w:hanging="284"/>
        <w:jc w:val="both"/>
        <w:rPr>
          <w:rFonts w:ascii="Arial" w:hAnsi="Arial" w:cs="Arial"/>
          <w:snapToGrid w:val="0"/>
          <w:sz w:val="22"/>
          <w:szCs w:val="22"/>
        </w:rPr>
      </w:pPr>
    </w:p>
    <w:p w14:paraId="3C7BCC46" w14:textId="77777777" w:rsidR="002E6D96" w:rsidRPr="00585DDF" w:rsidRDefault="002E6D96" w:rsidP="002578F4">
      <w:pPr>
        <w:pStyle w:val="Nadpis1"/>
        <w:ind w:left="284" w:hanging="284"/>
        <w:jc w:val="center"/>
        <w:rPr>
          <w:rFonts w:ascii="Arial" w:hAnsi="Arial" w:cs="Arial"/>
          <w:sz w:val="22"/>
          <w:szCs w:val="22"/>
        </w:rPr>
      </w:pPr>
      <w:r w:rsidRPr="00585DDF">
        <w:rPr>
          <w:rFonts w:ascii="Arial" w:hAnsi="Arial" w:cs="Arial"/>
          <w:sz w:val="22"/>
          <w:szCs w:val="22"/>
        </w:rPr>
        <w:t>Čl. XI</w:t>
      </w:r>
      <w:r w:rsidR="00CC45DB">
        <w:rPr>
          <w:rFonts w:ascii="Arial" w:hAnsi="Arial" w:cs="Arial"/>
          <w:sz w:val="22"/>
          <w:szCs w:val="22"/>
        </w:rPr>
        <w:t>I</w:t>
      </w:r>
      <w:r w:rsidRPr="00585DDF">
        <w:rPr>
          <w:rFonts w:ascii="Arial" w:hAnsi="Arial" w:cs="Arial"/>
          <w:sz w:val="22"/>
          <w:szCs w:val="22"/>
        </w:rPr>
        <w:t>.</w:t>
      </w:r>
    </w:p>
    <w:p w14:paraId="74587A16" w14:textId="77777777" w:rsidR="002E6D96" w:rsidRPr="00585DDF" w:rsidRDefault="002E6D96" w:rsidP="002578F4">
      <w:pPr>
        <w:pStyle w:val="Nadpis3"/>
        <w:rPr>
          <w:rFonts w:ascii="Arial" w:hAnsi="Arial" w:cs="Arial"/>
          <w:sz w:val="22"/>
          <w:szCs w:val="22"/>
        </w:rPr>
      </w:pPr>
      <w:r w:rsidRPr="00585DDF">
        <w:rPr>
          <w:rFonts w:ascii="Arial" w:hAnsi="Arial" w:cs="Arial"/>
          <w:sz w:val="22"/>
          <w:szCs w:val="22"/>
        </w:rPr>
        <w:t>Závěrečná ustanovení</w:t>
      </w:r>
    </w:p>
    <w:p w14:paraId="015083F9" w14:textId="77777777" w:rsidR="002E6D96" w:rsidRPr="00585DDF" w:rsidRDefault="002E6D96" w:rsidP="008349FE">
      <w:pPr>
        <w:pStyle w:val="Odstavecseseznamem"/>
        <w:numPr>
          <w:ilvl w:val="0"/>
          <w:numId w:val="9"/>
        </w:numPr>
        <w:spacing w:before="120" w:line="240" w:lineRule="auto"/>
        <w:ind w:left="284" w:hanging="357"/>
        <w:contextualSpacing w:val="0"/>
        <w:jc w:val="both"/>
        <w:rPr>
          <w:rFonts w:ascii="Arial" w:hAnsi="Arial" w:cs="Arial"/>
          <w:snapToGrid w:val="0"/>
        </w:rPr>
      </w:pPr>
      <w:r w:rsidRPr="00585DDF">
        <w:rPr>
          <w:rFonts w:ascii="Arial" w:hAnsi="Arial" w:cs="Arial"/>
          <w:snapToGrid w:val="0"/>
        </w:rPr>
        <w:t xml:space="preserve">Pokud v této smlouvě není stanoveno jinak, řídí se smluvní strany příslušnými ustanoveními </w:t>
      </w:r>
      <w:r w:rsidR="00DE199D" w:rsidRPr="00585DDF">
        <w:rPr>
          <w:rFonts w:ascii="Arial" w:hAnsi="Arial" w:cs="Arial"/>
          <w:snapToGrid w:val="0"/>
        </w:rPr>
        <w:t>NOZ</w:t>
      </w:r>
      <w:r w:rsidR="007922DC">
        <w:rPr>
          <w:rFonts w:ascii="Arial" w:hAnsi="Arial" w:cs="Arial"/>
          <w:snapToGrid w:val="0"/>
        </w:rPr>
        <w:t xml:space="preserve"> a ZZVZ</w:t>
      </w:r>
      <w:r w:rsidRPr="00585DDF">
        <w:rPr>
          <w:rFonts w:ascii="Arial" w:hAnsi="Arial" w:cs="Arial"/>
          <w:snapToGrid w:val="0"/>
        </w:rPr>
        <w:t>.</w:t>
      </w:r>
    </w:p>
    <w:p w14:paraId="08E3A32E" w14:textId="77777777" w:rsidR="002E6D96" w:rsidRDefault="002E6D96" w:rsidP="008349FE">
      <w:pPr>
        <w:pStyle w:val="Odstavecseseznamem"/>
        <w:numPr>
          <w:ilvl w:val="0"/>
          <w:numId w:val="9"/>
        </w:numPr>
        <w:spacing w:before="120" w:line="240" w:lineRule="auto"/>
        <w:ind w:left="284" w:hanging="357"/>
        <w:contextualSpacing w:val="0"/>
        <w:jc w:val="both"/>
        <w:rPr>
          <w:rFonts w:ascii="Arial" w:hAnsi="Arial" w:cs="Arial"/>
          <w:snapToGrid w:val="0"/>
        </w:rPr>
      </w:pPr>
      <w:r w:rsidRPr="00585DDF">
        <w:rPr>
          <w:rFonts w:ascii="Arial" w:hAnsi="Arial" w:cs="Arial"/>
          <w:snapToGrid w:val="0"/>
        </w:rPr>
        <w:t xml:space="preserve">Smlouva může být měněna pouze na základě písemných dodatků podepsaných </w:t>
      </w:r>
      <w:r w:rsidR="007922DC">
        <w:rPr>
          <w:rFonts w:ascii="Arial" w:hAnsi="Arial" w:cs="Arial"/>
          <w:snapToGrid w:val="0"/>
        </w:rPr>
        <w:t>všemi</w:t>
      </w:r>
      <w:r w:rsidRPr="00585DDF">
        <w:rPr>
          <w:rFonts w:ascii="Arial" w:hAnsi="Arial" w:cs="Arial"/>
          <w:snapToGrid w:val="0"/>
        </w:rPr>
        <w:t xml:space="preserve"> smluvními stranami.</w:t>
      </w:r>
    </w:p>
    <w:p w14:paraId="1FF7C646" w14:textId="77777777" w:rsidR="006A22BE" w:rsidRPr="00585DDF" w:rsidRDefault="006A22BE" w:rsidP="008349FE">
      <w:pPr>
        <w:pStyle w:val="Odstavecseseznamem"/>
        <w:numPr>
          <w:ilvl w:val="0"/>
          <w:numId w:val="9"/>
        </w:numPr>
        <w:spacing w:before="120" w:line="240" w:lineRule="auto"/>
        <w:ind w:left="284" w:hanging="357"/>
        <w:contextualSpacing w:val="0"/>
        <w:jc w:val="both"/>
        <w:rPr>
          <w:rFonts w:ascii="Arial" w:hAnsi="Arial" w:cs="Arial"/>
          <w:snapToGrid w:val="0"/>
        </w:rPr>
      </w:pPr>
      <w:r w:rsidRPr="00FB77E1">
        <w:rPr>
          <w:rFonts w:ascii="Arial" w:hAnsi="Arial" w:cs="Arial"/>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7F7E30FF" w14:textId="77777777" w:rsidR="002E6D96" w:rsidRPr="00585DDF" w:rsidRDefault="002E6D96" w:rsidP="008349FE">
      <w:pPr>
        <w:pStyle w:val="Odstavecseseznamem"/>
        <w:numPr>
          <w:ilvl w:val="0"/>
          <w:numId w:val="9"/>
        </w:numPr>
        <w:spacing w:before="120" w:line="240" w:lineRule="auto"/>
        <w:ind w:left="284" w:hanging="357"/>
        <w:contextualSpacing w:val="0"/>
        <w:jc w:val="both"/>
        <w:rPr>
          <w:rFonts w:ascii="Arial" w:hAnsi="Arial" w:cs="Arial"/>
          <w:snapToGrid w:val="0"/>
        </w:rPr>
      </w:pPr>
      <w:r w:rsidRPr="00585DDF">
        <w:rPr>
          <w:rFonts w:ascii="Arial" w:hAnsi="Arial" w:cs="Arial"/>
          <w:snapToGrid w:val="0"/>
        </w:rPr>
        <w:t>Závazky za plnění této smlouvy přecházejí v případě transformace zhotovitele nebo objednatele na</w:t>
      </w:r>
      <w:r w:rsidR="007922DC">
        <w:rPr>
          <w:rFonts w:ascii="Arial" w:hAnsi="Arial" w:cs="Arial"/>
          <w:snapToGrid w:val="0"/>
        </w:rPr>
        <w:t xml:space="preserve"> jejich</w:t>
      </w:r>
      <w:r w:rsidRPr="00585DDF">
        <w:rPr>
          <w:rFonts w:ascii="Arial" w:hAnsi="Arial" w:cs="Arial"/>
          <w:snapToGrid w:val="0"/>
        </w:rPr>
        <w:t xml:space="preserve"> právního nástupce.</w:t>
      </w:r>
    </w:p>
    <w:p w14:paraId="272AACB9" w14:textId="77777777" w:rsidR="008716E1" w:rsidRPr="00585DDF" w:rsidRDefault="008716E1" w:rsidP="008349FE">
      <w:pPr>
        <w:pStyle w:val="Odstavecseseznamem"/>
        <w:numPr>
          <w:ilvl w:val="0"/>
          <w:numId w:val="9"/>
        </w:numPr>
        <w:spacing w:before="120" w:line="240" w:lineRule="auto"/>
        <w:ind w:left="284" w:hanging="357"/>
        <w:contextualSpacing w:val="0"/>
        <w:jc w:val="both"/>
        <w:rPr>
          <w:rFonts w:ascii="Arial" w:hAnsi="Arial" w:cs="Arial"/>
          <w:snapToGrid w:val="0"/>
        </w:rPr>
      </w:pPr>
      <w:r w:rsidRPr="00FB77E1">
        <w:rPr>
          <w:rFonts w:ascii="Arial" w:hAnsi="Arial" w:cs="Arial"/>
        </w:rPr>
        <w:t>Smluvní strany jsou si plně vědomy zákonné povinnosti od 1. 7. 2016 uveřejnit dle zákona č.</w:t>
      </w:r>
      <w:r>
        <w:rPr>
          <w:rFonts w:ascii="Arial" w:hAnsi="Arial" w:cs="Arial"/>
        </w:rPr>
        <w:t> </w:t>
      </w:r>
      <w:r w:rsidRPr="00FB77E1">
        <w:rPr>
          <w:rFonts w:ascii="Arial" w:hAnsi="Arial" w:cs="Arial"/>
        </w:rPr>
        <w:t xml:space="preserve">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tuto smlouvu včetně </w:t>
      </w:r>
      <w:r w:rsidRPr="00FB77E1">
        <w:rPr>
          <w:rFonts w:ascii="Arial" w:hAnsi="Arial" w:cs="Arial"/>
        </w:rPr>
        <w:lastRenderedPageBreak/>
        <w:t>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Pr>
          <w:rFonts w:ascii="Arial" w:hAnsi="Arial" w:cs="Arial"/>
        </w:rPr>
        <w:t xml:space="preserve"> I.</w:t>
      </w:r>
    </w:p>
    <w:p w14:paraId="2B30FDAA" w14:textId="77777777" w:rsidR="002E6D96" w:rsidRPr="008716E1" w:rsidRDefault="008716E1" w:rsidP="008349FE">
      <w:pPr>
        <w:pStyle w:val="Odstavecseseznamem"/>
        <w:numPr>
          <w:ilvl w:val="0"/>
          <w:numId w:val="9"/>
        </w:numPr>
        <w:spacing w:before="120" w:line="240" w:lineRule="auto"/>
        <w:ind w:left="284" w:hanging="357"/>
        <w:contextualSpacing w:val="0"/>
        <w:jc w:val="both"/>
        <w:rPr>
          <w:rFonts w:ascii="Arial" w:hAnsi="Arial" w:cs="Arial"/>
          <w:snapToGrid w:val="0"/>
        </w:rPr>
      </w:pPr>
      <w:r w:rsidRPr="00FB77E1">
        <w:rPr>
          <w:rFonts w:ascii="Arial" w:hAnsi="Arial" w:cs="Arial"/>
        </w:rPr>
        <w:t>Smlouva nabývá platnosti dnem podpisu smluvních stran a účinnosti dnem jejího uveřejnění v registru smluv dle § 6 odst. 1 zákona o registru smluv.</w:t>
      </w:r>
    </w:p>
    <w:p w14:paraId="11802F0A" w14:textId="77777777" w:rsidR="008716E1" w:rsidRPr="00585DDF" w:rsidRDefault="008716E1" w:rsidP="008349FE">
      <w:pPr>
        <w:pStyle w:val="Odstavecseseznamem"/>
        <w:numPr>
          <w:ilvl w:val="0"/>
          <w:numId w:val="9"/>
        </w:numPr>
        <w:spacing w:before="120" w:line="240" w:lineRule="auto"/>
        <w:ind w:left="284" w:hanging="357"/>
        <w:contextualSpacing w:val="0"/>
        <w:jc w:val="both"/>
        <w:rPr>
          <w:rFonts w:ascii="Arial" w:hAnsi="Arial" w:cs="Arial"/>
          <w:snapToGrid w:val="0"/>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D9942A9" w14:textId="77777777" w:rsidR="002E6D96" w:rsidRPr="00585DDF" w:rsidRDefault="002E6D96" w:rsidP="008349FE">
      <w:pPr>
        <w:pStyle w:val="Odstavecseseznamem"/>
        <w:numPr>
          <w:ilvl w:val="0"/>
          <w:numId w:val="9"/>
        </w:numPr>
        <w:spacing w:before="120" w:line="240" w:lineRule="auto"/>
        <w:ind w:left="284" w:hanging="357"/>
        <w:contextualSpacing w:val="0"/>
        <w:jc w:val="both"/>
        <w:rPr>
          <w:rFonts w:ascii="Arial" w:hAnsi="Arial" w:cs="Arial"/>
          <w:snapToGrid w:val="0"/>
        </w:rPr>
      </w:pPr>
      <w:r w:rsidRPr="00585DDF">
        <w:rPr>
          <w:rFonts w:ascii="Arial" w:hAnsi="Arial" w:cs="Arial"/>
        </w:rPr>
        <w:t>Objednatel</w:t>
      </w:r>
      <w:r w:rsidR="008716E1">
        <w:rPr>
          <w:rFonts w:ascii="Arial" w:hAnsi="Arial" w:cs="Arial"/>
        </w:rPr>
        <w:t>é</w:t>
      </w:r>
      <w:r w:rsidRPr="00585DDF">
        <w:rPr>
          <w:rFonts w:ascii="Arial" w:hAnsi="Arial" w:cs="Arial"/>
        </w:rPr>
        <w:t xml:space="preserve"> i zhotovitel prohlašují, že si smlouvu přečetli a že souhlasí s jejím obsahem, dále prohlašují, že smlouva nebyla sepsána v tísni ani za nápadně nevýhodných podmínek. </w:t>
      </w:r>
      <w:r w:rsidR="008716E1" w:rsidRPr="00FB77E1">
        <w:rPr>
          <w:rFonts w:ascii="Arial" w:hAnsi="Arial" w:cs="Arial"/>
        </w:rPr>
        <w:t>Na důkaz své pravé a svobodné vůle připojují své podpisy</w:t>
      </w:r>
      <w:r w:rsidRPr="00585DDF">
        <w:rPr>
          <w:rFonts w:ascii="Arial" w:hAnsi="Arial" w:cs="Arial"/>
        </w:rPr>
        <w:t>.</w:t>
      </w:r>
    </w:p>
    <w:p w14:paraId="7B9F37CA" w14:textId="77777777" w:rsidR="002E6D96" w:rsidRPr="00585DDF" w:rsidRDefault="002E6D96" w:rsidP="001D5C66">
      <w:pPr>
        <w:jc w:val="both"/>
        <w:rPr>
          <w:rFonts w:ascii="Arial" w:hAnsi="Arial" w:cs="Arial"/>
          <w:snapToGrid w:val="0"/>
          <w:sz w:val="22"/>
          <w:szCs w:val="22"/>
        </w:rPr>
      </w:pPr>
    </w:p>
    <w:p w14:paraId="262C3DE4" w14:textId="77777777" w:rsidR="002E6D96" w:rsidRPr="00585DDF" w:rsidRDefault="002E6D96" w:rsidP="001D5C66">
      <w:pPr>
        <w:ind w:left="284" w:hanging="284"/>
        <w:jc w:val="both"/>
        <w:rPr>
          <w:rFonts w:ascii="Arial" w:hAnsi="Arial" w:cs="Arial"/>
          <w:snapToGrid w:val="0"/>
          <w:sz w:val="22"/>
          <w:szCs w:val="22"/>
        </w:rPr>
      </w:pPr>
    </w:p>
    <w:p w14:paraId="0A4F10E6" w14:textId="77777777" w:rsidR="002E6D96" w:rsidRPr="00585DDF" w:rsidRDefault="002E6D96" w:rsidP="001D5C66">
      <w:pPr>
        <w:jc w:val="both"/>
        <w:rPr>
          <w:rFonts w:ascii="Arial" w:hAnsi="Arial" w:cs="Arial"/>
          <w:snapToGrid w:val="0"/>
          <w:sz w:val="22"/>
          <w:szCs w:val="22"/>
        </w:rPr>
      </w:pPr>
      <w:r w:rsidRPr="00585DDF">
        <w:rPr>
          <w:rFonts w:ascii="Arial" w:hAnsi="Arial" w:cs="Arial"/>
          <w:snapToGrid w:val="0"/>
          <w:sz w:val="22"/>
          <w:szCs w:val="22"/>
        </w:rPr>
        <w:t>V</w:t>
      </w:r>
      <w:r w:rsidR="00257A26" w:rsidRPr="00585DDF">
        <w:rPr>
          <w:rFonts w:ascii="Arial" w:hAnsi="Arial" w:cs="Arial"/>
          <w:snapToGrid w:val="0"/>
          <w:sz w:val="22"/>
          <w:szCs w:val="22"/>
        </w:rPr>
        <w:t> </w:t>
      </w:r>
      <w:r w:rsidR="008716E1">
        <w:rPr>
          <w:rFonts w:ascii="Arial" w:hAnsi="Arial" w:cs="Arial"/>
          <w:snapToGrid w:val="0"/>
          <w:sz w:val="22"/>
          <w:szCs w:val="22"/>
        </w:rPr>
        <w:t>………………</w:t>
      </w:r>
      <w:r w:rsidR="003C3ECE">
        <w:rPr>
          <w:rFonts w:ascii="Arial" w:hAnsi="Arial" w:cs="Arial"/>
          <w:snapToGrid w:val="0"/>
          <w:sz w:val="22"/>
          <w:szCs w:val="22"/>
        </w:rPr>
        <w:t>…….</w:t>
      </w:r>
      <w:r w:rsidR="00257A26" w:rsidRPr="00585DDF">
        <w:rPr>
          <w:rFonts w:ascii="Arial" w:hAnsi="Arial" w:cs="Arial"/>
          <w:snapToGrid w:val="0"/>
          <w:sz w:val="22"/>
          <w:szCs w:val="22"/>
        </w:rPr>
        <w:t xml:space="preserve"> </w:t>
      </w:r>
      <w:r w:rsidRPr="00585DDF">
        <w:rPr>
          <w:rFonts w:ascii="Arial" w:hAnsi="Arial" w:cs="Arial"/>
          <w:snapToGrid w:val="0"/>
          <w:sz w:val="22"/>
          <w:szCs w:val="22"/>
        </w:rPr>
        <w:t xml:space="preserve">dne </w:t>
      </w:r>
      <w:r w:rsidR="008716E1">
        <w:rPr>
          <w:rFonts w:ascii="Arial" w:hAnsi="Arial" w:cs="Arial"/>
          <w:snapToGrid w:val="0"/>
          <w:sz w:val="22"/>
          <w:szCs w:val="22"/>
        </w:rPr>
        <w:t>…………….</w:t>
      </w:r>
      <w:r w:rsidR="003C3ECE">
        <w:rPr>
          <w:rFonts w:ascii="Arial" w:hAnsi="Arial" w:cs="Arial"/>
          <w:snapToGrid w:val="0"/>
          <w:sz w:val="22"/>
          <w:szCs w:val="22"/>
        </w:rPr>
        <w:tab/>
      </w:r>
      <w:r w:rsidR="003C3ECE">
        <w:rPr>
          <w:rFonts w:ascii="Arial" w:hAnsi="Arial" w:cs="Arial"/>
          <w:snapToGrid w:val="0"/>
          <w:sz w:val="22"/>
          <w:szCs w:val="22"/>
        </w:rPr>
        <w:tab/>
      </w:r>
      <w:r w:rsidR="003C3ECE">
        <w:rPr>
          <w:rFonts w:ascii="Arial" w:hAnsi="Arial" w:cs="Arial"/>
          <w:snapToGrid w:val="0"/>
          <w:sz w:val="22"/>
          <w:szCs w:val="22"/>
        </w:rPr>
        <w:tab/>
      </w:r>
      <w:r w:rsidR="003C3ECE" w:rsidRPr="00585DDF">
        <w:rPr>
          <w:rFonts w:ascii="Arial" w:hAnsi="Arial" w:cs="Arial"/>
          <w:snapToGrid w:val="0"/>
          <w:sz w:val="22"/>
          <w:szCs w:val="22"/>
        </w:rPr>
        <w:t>V </w:t>
      </w:r>
      <w:r w:rsidR="003C3ECE">
        <w:rPr>
          <w:rFonts w:ascii="Arial" w:hAnsi="Arial" w:cs="Arial"/>
          <w:snapToGrid w:val="0"/>
          <w:sz w:val="22"/>
          <w:szCs w:val="22"/>
        </w:rPr>
        <w:t>…………………….</w:t>
      </w:r>
      <w:r w:rsidR="003C3ECE" w:rsidRPr="00585DDF">
        <w:rPr>
          <w:rFonts w:ascii="Arial" w:hAnsi="Arial" w:cs="Arial"/>
          <w:snapToGrid w:val="0"/>
          <w:sz w:val="22"/>
          <w:szCs w:val="22"/>
        </w:rPr>
        <w:t xml:space="preserve"> dne </w:t>
      </w:r>
      <w:r w:rsidR="003C3ECE">
        <w:rPr>
          <w:rFonts w:ascii="Arial" w:hAnsi="Arial" w:cs="Arial"/>
          <w:snapToGrid w:val="0"/>
          <w:sz w:val="22"/>
          <w:szCs w:val="22"/>
        </w:rPr>
        <w:t>…………….</w:t>
      </w:r>
    </w:p>
    <w:p w14:paraId="1647FC75" w14:textId="77777777" w:rsidR="002E6D96" w:rsidRPr="00585DDF" w:rsidRDefault="002E6D96" w:rsidP="001D5C66">
      <w:pPr>
        <w:jc w:val="both"/>
        <w:rPr>
          <w:rFonts w:ascii="Arial" w:hAnsi="Arial" w:cs="Arial"/>
          <w:snapToGrid w:val="0"/>
          <w:sz w:val="22"/>
          <w:szCs w:val="22"/>
        </w:rPr>
      </w:pPr>
    </w:p>
    <w:p w14:paraId="62ACD11E" w14:textId="77777777" w:rsidR="002E6D96" w:rsidRPr="00585DDF" w:rsidRDefault="002E6D96" w:rsidP="001D5C66">
      <w:pPr>
        <w:jc w:val="both"/>
        <w:rPr>
          <w:rFonts w:ascii="Arial" w:hAnsi="Arial" w:cs="Arial"/>
          <w:snapToGrid w:val="0"/>
          <w:sz w:val="22"/>
          <w:szCs w:val="22"/>
        </w:rPr>
      </w:pPr>
    </w:p>
    <w:p w14:paraId="1ADF6A15" w14:textId="77777777" w:rsidR="002E6D96" w:rsidRPr="00585DDF" w:rsidRDefault="00473A85" w:rsidP="001D5C66">
      <w:pPr>
        <w:tabs>
          <w:tab w:val="left" w:pos="5670"/>
        </w:tabs>
        <w:jc w:val="both"/>
        <w:rPr>
          <w:rFonts w:ascii="Arial" w:hAnsi="Arial" w:cs="Arial"/>
          <w:b/>
          <w:bCs/>
          <w:snapToGrid w:val="0"/>
          <w:sz w:val="22"/>
          <w:szCs w:val="22"/>
        </w:rPr>
      </w:pPr>
      <w:r w:rsidRPr="00585DDF">
        <w:rPr>
          <w:rFonts w:ascii="Arial" w:hAnsi="Arial" w:cs="Arial"/>
          <w:b/>
          <w:bCs/>
          <w:snapToGrid w:val="0"/>
          <w:sz w:val="22"/>
          <w:szCs w:val="22"/>
        </w:rPr>
        <w:t>Obj</w:t>
      </w:r>
      <w:r w:rsidR="00DA0CB9" w:rsidRPr="00585DDF">
        <w:rPr>
          <w:rFonts w:ascii="Arial" w:hAnsi="Arial" w:cs="Arial"/>
          <w:b/>
          <w:bCs/>
          <w:snapToGrid w:val="0"/>
          <w:sz w:val="22"/>
          <w:szCs w:val="22"/>
        </w:rPr>
        <w:t>edn</w:t>
      </w:r>
      <w:r w:rsidRPr="00585DDF">
        <w:rPr>
          <w:rFonts w:ascii="Arial" w:hAnsi="Arial" w:cs="Arial"/>
          <w:b/>
          <w:bCs/>
          <w:snapToGrid w:val="0"/>
          <w:sz w:val="22"/>
          <w:szCs w:val="22"/>
        </w:rPr>
        <w:t>atel</w:t>
      </w:r>
      <w:r w:rsidR="00DA0CB9" w:rsidRPr="00585DDF">
        <w:rPr>
          <w:rFonts w:ascii="Arial" w:hAnsi="Arial" w:cs="Arial"/>
          <w:b/>
          <w:bCs/>
          <w:snapToGrid w:val="0"/>
          <w:sz w:val="22"/>
          <w:szCs w:val="22"/>
        </w:rPr>
        <w:t xml:space="preserve"> </w:t>
      </w:r>
      <w:r w:rsidR="004E672F" w:rsidRPr="00585DDF">
        <w:rPr>
          <w:rFonts w:ascii="Arial" w:hAnsi="Arial" w:cs="Arial"/>
          <w:b/>
          <w:bCs/>
          <w:snapToGrid w:val="0"/>
          <w:sz w:val="22"/>
          <w:szCs w:val="22"/>
        </w:rPr>
        <w:t>I</w:t>
      </w:r>
      <w:r w:rsidRPr="00585DDF">
        <w:rPr>
          <w:rFonts w:ascii="Arial" w:hAnsi="Arial" w:cs="Arial"/>
          <w:b/>
          <w:bCs/>
          <w:snapToGrid w:val="0"/>
          <w:sz w:val="22"/>
          <w:szCs w:val="22"/>
        </w:rPr>
        <w:t>:</w:t>
      </w:r>
      <w:r w:rsidRPr="00585DDF">
        <w:rPr>
          <w:rFonts w:ascii="Arial" w:hAnsi="Arial" w:cs="Arial"/>
          <w:b/>
          <w:bCs/>
          <w:snapToGrid w:val="0"/>
          <w:sz w:val="22"/>
          <w:szCs w:val="22"/>
        </w:rPr>
        <w:tab/>
        <w:t>Zhotovitel</w:t>
      </w:r>
      <w:r w:rsidR="002E6D96" w:rsidRPr="00585DDF">
        <w:rPr>
          <w:rFonts w:ascii="Arial" w:hAnsi="Arial" w:cs="Arial"/>
          <w:b/>
          <w:bCs/>
          <w:snapToGrid w:val="0"/>
          <w:sz w:val="22"/>
          <w:szCs w:val="22"/>
        </w:rPr>
        <w:t>:</w:t>
      </w:r>
    </w:p>
    <w:p w14:paraId="07F5569D" w14:textId="77777777" w:rsidR="002E6D96" w:rsidRPr="00585DDF" w:rsidRDefault="002E6D96" w:rsidP="001D5C66">
      <w:pPr>
        <w:jc w:val="both"/>
        <w:rPr>
          <w:rFonts w:ascii="Arial" w:hAnsi="Arial" w:cs="Arial"/>
          <w:snapToGrid w:val="0"/>
          <w:sz w:val="22"/>
          <w:szCs w:val="22"/>
        </w:rPr>
      </w:pPr>
    </w:p>
    <w:p w14:paraId="6A08743D" w14:textId="77777777" w:rsidR="002E6D96" w:rsidRPr="00585DDF" w:rsidRDefault="002E6D96" w:rsidP="001D5C66">
      <w:pPr>
        <w:jc w:val="both"/>
        <w:rPr>
          <w:rFonts w:ascii="Arial" w:hAnsi="Arial" w:cs="Arial"/>
          <w:snapToGrid w:val="0"/>
          <w:sz w:val="22"/>
          <w:szCs w:val="22"/>
        </w:rPr>
      </w:pPr>
    </w:p>
    <w:p w14:paraId="616032A2" w14:textId="77777777" w:rsidR="002E6D96" w:rsidRPr="00585DDF" w:rsidRDefault="002E6D96" w:rsidP="001D5C66">
      <w:pPr>
        <w:jc w:val="both"/>
        <w:rPr>
          <w:rFonts w:ascii="Arial" w:hAnsi="Arial" w:cs="Arial"/>
          <w:snapToGrid w:val="0"/>
          <w:sz w:val="22"/>
          <w:szCs w:val="22"/>
        </w:rPr>
      </w:pPr>
    </w:p>
    <w:p w14:paraId="42834EF6" w14:textId="77777777" w:rsidR="002E6D96" w:rsidRPr="00585DDF" w:rsidRDefault="002E6D96" w:rsidP="001D5C66">
      <w:pPr>
        <w:jc w:val="both"/>
        <w:rPr>
          <w:rFonts w:ascii="Arial" w:hAnsi="Arial" w:cs="Arial"/>
          <w:snapToGrid w:val="0"/>
          <w:sz w:val="22"/>
          <w:szCs w:val="22"/>
        </w:rPr>
      </w:pPr>
    </w:p>
    <w:p w14:paraId="4279129A" w14:textId="77777777" w:rsidR="002E6D96" w:rsidRPr="00585DDF" w:rsidRDefault="002E6D96" w:rsidP="001D5C66">
      <w:pPr>
        <w:jc w:val="both"/>
        <w:rPr>
          <w:rFonts w:ascii="Arial" w:hAnsi="Arial" w:cs="Arial"/>
          <w:snapToGrid w:val="0"/>
          <w:sz w:val="22"/>
          <w:szCs w:val="22"/>
        </w:rPr>
      </w:pPr>
    </w:p>
    <w:p w14:paraId="39CB729D" w14:textId="77777777" w:rsidR="006654CB" w:rsidRPr="00585DDF" w:rsidRDefault="002E6D96" w:rsidP="001D5C66">
      <w:pPr>
        <w:tabs>
          <w:tab w:val="left" w:pos="5670"/>
        </w:tabs>
        <w:jc w:val="both"/>
        <w:rPr>
          <w:rFonts w:ascii="Arial" w:hAnsi="Arial" w:cs="Arial"/>
          <w:snapToGrid w:val="0"/>
          <w:sz w:val="22"/>
          <w:szCs w:val="22"/>
        </w:rPr>
      </w:pPr>
      <w:r w:rsidRPr="00585DDF">
        <w:rPr>
          <w:rFonts w:ascii="Arial" w:hAnsi="Arial" w:cs="Arial"/>
          <w:snapToGrid w:val="0"/>
          <w:sz w:val="22"/>
          <w:szCs w:val="22"/>
        </w:rPr>
        <w:t>……………………………</w:t>
      </w:r>
      <w:r w:rsidRPr="00585DDF">
        <w:rPr>
          <w:rFonts w:ascii="Arial" w:hAnsi="Arial" w:cs="Arial"/>
          <w:snapToGrid w:val="0"/>
          <w:sz w:val="22"/>
          <w:szCs w:val="22"/>
        </w:rPr>
        <w:tab/>
        <w:t>……………………………</w:t>
      </w:r>
    </w:p>
    <w:p w14:paraId="4CF8D49D" w14:textId="4AE55890" w:rsidR="002E6D96" w:rsidRPr="00585DDF" w:rsidRDefault="006654CB" w:rsidP="001D5C66">
      <w:pPr>
        <w:tabs>
          <w:tab w:val="left" w:pos="5670"/>
        </w:tabs>
        <w:jc w:val="both"/>
        <w:rPr>
          <w:rFonts w:ascii="Arial" w:hAnsi="Arial" w:cs="Arial"/>
          <w:snapToGrid w:val="0"/>
          <w:sz w:val="22"/>
          <w:szCs w:val="22"/>
        </w:rPr>
      </w:pPr>
      <w:r w:rsidRPr="00585DDF">
        <w:rPr>
          <w:rFonts w:ascii="Arial" w:hAnsi="Arial" w:cs="Arial"/>
          <w:snapToGrid w:val="0"/>
          <w:sz w:val="22"/>
          <w:szCs w:val="22"/>
        </w:rPr>
        <w:t xml:space="preserve">Ing. </w:t>
      </w:r>
      <w:r w:rsidR="00BD01B6">
        <w:rPr>
          <w:rFonts w:ascii="Arial" w:hAnsi="Arial" w:cs="Arial"/>
          <w:snapToGrid w:val="0"/>
          <w:sz w:val="22"/>
          <w:szCs w:val="22"/>
        </w:rPr>
        <w:t>Hana Jeníčková, Ph.D.</w:t>
      </w:r>
      <w:r w:rsidR="002E6D96" w:rsidRPr="00585DDF">
        <w:rPr>
          <w:rFonts w:ascii="Arial" w:hAnsi="Arial" w:cs="Arial"/>
          <w:snapToGrid w:val="0"/>
          <w:sz w:val="22"/>
          <w:szCs w:val="22"/>
        </w:rPr>
        <w:tab/>
        <w:t>statutární orgán</w:t>
      </w:r>
      <w:r w:rsidR="002E6D96" w:rsidRPr="00585DDF">
        <w:rPr>
          <w:rFonts w:ascii="Arial" w:hAnsi="Arial" w:cs="Arial"/>
          <w:snapToGrid w:val="0"/>
          <w:sz w:val="22"/>
          <w:szCs w:val="22"/>
        </w:rPr>
        <w:tab/>
      </w:r>
      <w:r w:rsidR="002E6D96" w:rsidRPr="00585DDF">
        <w:rPr>
          <w:rFonts w:ascii="Arial" w:hAnsi="Arial" w:cs="Arial"/>
          <w:snapToGrid w:val="0"/>
          <w:sz w:val="22"/>
          <w:szCs w:val="22"/>
        </w:rPr>
        <w:tab/>
      </w:r>
      <w:r w:rsidR="002E6D96" w:rsidRPr="00585DDF">
        <w:rPr>
          <w:rFonts w:ascii="Arial" w:hAnsi="Arial" w:cs="Arial"/>
          <w:snapToGrid w:val="0"/>
          <w:sz w:val="22"/>
          <w:szCs w:val="22"/>
        </w:rPr>
        <w:tab/>
      </w:r>
    </w:p>
    <w:p w14:paraId="0101743D" w14:textId="32A36EBC" w:rsidR="002E6D96" w:rsidRPr="00585DDF" w:rsidRDefault="00257A26" w:rsidP="001D5C66">
      <w:pPr>
        <w:tabs>
          <w:tab w:val="left" w:pos="5670"/>
        </w:tabs>
        <w:jc w:val="both"/>
        <w:rPr>
          <w:rFonts w:ascii="Arial" w:hAnsi="Arial" w:cs="Arial"/>
          <w:b/>
          <w:bCs/>
          <w:snapToGrid w:val="0"/>
          <w:color w:val="FF0000"/>
          <w:sz w:val="22"/>
          <w:szCs w:val="22"/>
        </w:rPr>
      </w:pPr>
      <w:r w:rsidRPr="00585DDF">
        <w:rPr>
          <w:rFonts w:ascii="Arial" w:hAnsi="Arial" w:cs="Arial"/>
          <w:snapToGrid w:val="0"/>
          <w:sz w:val="22"/>
          <w:szCs w:val="22"/>
        </w:rPr>
        <w:t>v</w:t>
      </w:r>
      <w:r w:rsidR="006654CB" w:rsidRPr="00585DDF">
        <w:rPr>
          <w:rFonts w:ascii="Arial" w:hAnsi="Arial" w:cs="Arial"/>
          <w:snapToGrid w:val="0"/>
          <w:sz w:val="22"/>
          <w:szCs w:val="22"/>
        </w:rPr>
        <w:t xml:space="preserve">edoucí Pobočky </w:t>
      </w:r>
      <w:r w:rsidR="00BD01B6">
        <w:rPr>
          <w:rFonts w:ascii="Arial" w:hAnsi="Arial" w:cs="Arial"/>
          <w:snapToGrid w:val="0"/>
          <w:sz w:val="22"/>
          <w:szCs w:val="22"/>
        </w:rPr>
        <w:t>Ústí nad Orlicí</w:t>
      </w:r>
      <w:r w:rsidR="002E6D96" w:rsidRPr="00585DDF">
        <w:rPr>
          <w:rFonts w:ascii="Arial" w:hAnsi="Arial" w:cs="Arial"/>
          <w:snapToGrid w:val="0"/>
          <w:sz w:val="22"/>
          <w:szCs w:val="22"/>
        </w:rPr>
        <w:tab/>
        <w:t>zhotovitele</w:t>
      </w:r>
    </w:p>
    <w:p w14:paraId="2FD4FC89" w14:textId="77777777" w:rsidR="004F5AD9" w:rsidRPr="00585DDF" w:rsidRDefault="00824A54" w:rsidP="001D5C66">
      <w:pPr>
        <w:jc w:val="both"/>
        <w:rPr>
          <w:rFonts w:ascii="Arial" w:hAnsi="Arial" w:cs="Arial"/>
          <w:sz w:val="22"/>
          <w:szCs w:val="22"/>
        </w:rPr>
      </w:pPr>
      <w:r>
        <w:rPr>
          <w:rFonts w:ascii="Arial" w:hAnsi="Arial" w:cs="Arial"/>
          <w:sz w:val="22"/>
          <w:szCs w:val="22"/>
        </w:rPr>
        <w:t>Státní pozemkový úřad</w:t>
      </w:r>
    </w:p>
    <w:p w14:paraId="18E8EC57" w14:textId="77777777" w:rsidR="00A3662E" w:rsidRPr="00585DDF" w:rsidRDefault="00A3662E" w:rsidP="001D5C66">
      <w:pPr>
        <w:jc w:val="both"/>
        <w:rPr>
          <w:rFonts w:ascii="Arial" w:hAnsi="Arial" w:cs="Arial"/>
          <w:sz w:val="22"/>
          <w:szCs w:val="22"/>
        </w:rPr>
      </w:pPr>
    </w:p>
    <w:p w14:paraId="3ABF790B" w14:textId="77777777" w:rsidR="00FD115D" w:rsidRPr="00585DDF" w:rsidRDefault="00FD115D" w:rsidP="001D5C66">
      <w:pPr>
        <w:jc w:val="both"/>
        <w:rPr>
          <w:rFonts w:ascii="Arial" w:hAnsi="Arial" w:cs="Arial"/>
          <w:sz w:val="22"/>
          <w:szCs w:val="22"/>
        </w:rPr>
      </w:pPr>
    </w:p>
    <w:p w14:paraId="5E937C5D" w14:textId="77777777" w:rsidR="00FD115D" w:rsidRPr="00585DDF" w:rsidRDefault="00FD115D" w:rsidP="001D5C66">
      <w:pPr>
        <w:jc w:val="both"/>
        <w:rPr>
          <w:rFonts w:ascii="Arial" w:hAnsi="Arial" w:cs="Arial"/>
          <w:sz w:val="22"/>
          <w:szCs w:val="22"/>
        </w:rPr>
      </w:pPr>
    </w:p>
    <w:p w14:paraId="5B16EA61" w14:textId="77777777" w:rsidR="00FD115D" w:rsidRPr="00585DDF" w:rsidRDefault="00FD115D" w:rsidP="001D5C66">
      <w:pPr>
        <w:jc w:val="both"/>
        <w:rPr>
          <w:rFonts w:ascii="Arial" w:hAnsi="Arial" w:cs="Arial"/>
          <w:sz w:val="22"/>
          <w:szCs w:val="22"/>
        </w:rPr>
      </w:pPr>
    </w:p>
    <w:p w14:paraId="192A68FA" w14:textId="77777777" w:rsidR="00FD115D" w:rsidRPr="00585DDF" w:rsidRDefault="00684907" w:rsidP="001D5C66">
      <w:pPr>
        <w:jc w:val="both"/>
        <w:rPr>
          <w:rFonts w:ascii="Arial" w:hAnsi="Arial" w:cs="Arial"/>
          <w:sz w:val="22"/>
          <w:szCs w:val="22"/>
        </w:rPr>
      </w:pPr>
      <w:r w:rsidRPr="00585DDF">
        <w:rPr>
          <w:rFonts w:ascii="Arial" w:hAnsi="Arial" w:cs="Arial"/>
          <w:snapToGrid w:val="0"/>
          <w:sz w:val="22"/>
          <w:szCs w:val="22"/>
        </w:rPr>
        <w:t>V </w:t>
      </w:r>
      <w:r>
        <w:rPr>
          <w:rFonts w:ascii="Arial" w:hAnsi="Arial" w:cs="Arial"/>
          <w:snapToGrid w:val="0"/>
          <w:sz w:val="22"/>
          <w:szCs w:val="22"/>
        </w:rPr>
        <w:t>…………………….</w:t>
      </w:r>
      <w:r w:rsidRPr="00585DDF">
        <w:rPr>
          <w:rFonts w:ascii="Arial" w:hAnsi="Arial" w:cs="Arial"/>
          <w:snapToGrid w:val="0"/>
          <w:sz w:val="22"/>
          <w:szCs w:val="22"/>
        </w:rPr>
        <w:t xml:space="preserve"> dne </w:t>
      </w:r>
      <w:r>
        <w:rPr>
          <w:rFonts w:ascii="Arial" w:hAnsi="Arial" w:cs="Arial"/>
          <w:snapToGrid w:val="0"/>
          <w:sz w:val="22"/>
          <w:szCs w:val="22"/>
        </w:rPr>
        <w:t>…………….</w:t>
      </w:r>
    </w:p>
    <w:p w14:paraId="0B09FB37" w14:textId="77777777" w:rsidR="00FD115D" w:rsidRPr="00585DDF" w:rsidRDefault="00FD115D" w:rsidP="001D5C66">
      <w:pPr>
        <w:jc w:val="both"/>
        <w:rPr>
          <w:rFonts w:ascii="Arial" w:hAnsi="Arial" w:cs="Arial"/>
          <w:sz w:val="22"/>
          <w:szCs w:val="22"/>
        </w:rPr>
      </w:pPr>
    </w:p>
    <w:p w14:paraId="18F72FE5" w14:textId="77777777" w:rsidR="001408EA" w:rsidRDefault="001408EA" w:rsidP="001D5C66">
      <w:pPr>
        <w:jc w:val="both"/>
        <w:rPr>
          <w:rFonts w:ascii="Arial" w:hAnsi="Arial" w:cs="Arial"/>
          <w:b/>
          <w:sz w:val="22"/>
          <w:szCs w:val="22"/>
        </w:rPr>
      </w:pPr>
    </w:p>
    <w:p w14:paraId="5DF51F88" w14:textId="77777777" w:rsidR="004E672F" w:rsidRPr="00585DDF" w:rsidRDefault="004E672F" w:rsidP="001D5C66">
      <w:pPr>
        <w:jc w:val="both"/>
        <w:rPr>
          <w:rFonts w:ascii="Arial" w:hAnsi="Arial" w:cs="Arial"/>
          <w:b/>
          <w:sz w:val="22"/>
          <w:szCs w:val="22"/>
        </w:rPr>
      </w:pPr>
      <w:r w:rsidRPr="00585DDF">
        <w:rPr>
          <w:rFonts w:ascii="Arial" w:hAnsi="Arial" w:cs="Arial"/>
          <w:b/>
          <w:sz w:val="22"/>
          <w:szCs w:val="22"/>
        </w:rPr>
        <w:t>Objednatel II:</w:t>
      </w:r>
    </w:p>
    <w:p w14:paraId="1FC79F37" w14:textId="77777777" w:rsidR="004E672F" w:rsidRPr="00585DDF" w:rsidRDefault="004E672F" w:rsidP="001D5C66">
      <w:pPr>
        <w:jc w:val="both"/>
        <w:rPr>
          <w:rFonts w:ascii="Arial" w:hAnsi="Arial" w:cs="Arial"/>
          <w:b/>
          <w:sz w:val="22"/>
          <w:szCs w:val="22"/>
        </w:rPr>
      </w:pPr>
    </w:p>
    <w:p w14:paraId="4833CFA8" w14:textId="77777777" w:rsidR="004E672F" w:rsidRPr="00585DDF" w:rsidRDefault="004E672F" w:rsidP="001D5C66">
      <w:pPr>
        <w:jc w:val="both"/>
        <w:rPr>
          <w:rFonts w:ascii="Arial" w:hAnsi="Arial" w:cs="Arial"/>
          <w:b/>
          <w:sz w:val="22"/>
          <w:szCs w:val="22"/>
        </w:rPr>
      </w:pPr>
    </w:p>
    <w:p w14:paraId="06B22F3C" w14:textId="77777777" w:rsidR="004E672F" w:rsidRPr="00585DDF" w:rsidRDefault="004E672F" w:rsidP="001D5C66">
      <w:pPr>
        <w:jc w:val="both"/>
        <w:rPr>
          <w:rFonts w:ascii="Arial" w:hAnsi="Arial" w:cs="Arial"/>
          <w:b/>
          <w:sz w:val="22"/>
          <w:szCs w:val="22"/>
        </w:rPr>
      </w:pPr>
    </w:p>
    <w:p w14:paraId="7CCAC40B" w14:textId="77777777" w:rsidR="004E672F" w:rsidRPr="00585DDF" w:rsidRDefault="004E672F" w:rsidP="001D5C66">
      <w:pPr>
        <w:jc w:val="both"/>
        <w:rPr>
          <w:rFonts w:ascii="Arial" w:hAnsi="Arial" w:cs="Arial"/>
          <w:b/>
          <w:sz w:val="22"/>
          <w:szCs w:val="22"/>
        </w:rPr>
      </w:pPr>
    </w:p>
    <w:p w14:paraId="09CFE37E" w14:textId="77777777" w:rsidR="004E672F" w:rsidRPr="00585DDF" w:rsidRDefault="004E672F" w:rsidP="001D5C66">
      <w:pPr>
        <w:jc w:val="both"/>
        <w:rPr>
          <w:rFonts w:ascii="Arial" w:hAnsi="Arial" w:cs="Arial"/>
          <w:b/>
          <w:sz w:val="22"/>
          <w:szCs w:val="22"/>
        </w:rPr>
      </w:pPr>
    </w:p>
    <w:p w14:paraId="0757183E" w14:textId="77777777" w:rsidR="004E672F" w:rsidRPr="00585DDF" w:rsidRDefault="004E672F" w:rsidP="001D5C66">
      <w:pPr>
        <w:jc w:val="both"/>
        <w:rPr>
          <w:rFonts w:ascii="Arial" w:hAnsi="Arial" w:cs="Arial"/>
          <w:sz w:val="22"/>
          <w:szCs w:val="22"/>
        </w:rPr>
      </w:pPr>
      <w:r w:rsidRPr="00585DDF">
        <w:rPr>
          <w:rFonts w:ascii="Arial" w:hAnsi="Arial" w:cs="Arial"/>
          <w:sz w:val="22"/>
          <w:szCs w:val="22"/>
        </w:rPr>
        <w:t>………………………….</w:t>
      </w:r>
    </w:p>
    <w:p w14:paraId="3349B03B" w14:textId="77777777" w:rsidR="002A6CA5" w:rsidRDefault="002A6CA5" w:rsidP="001D5C66">
      <w:pPr>
        <w:jc w:val="both"/>
        <w:rPr>
          <w:rFonts w:ascii="Arial" w:hAnsi="Arial" w:cs="Arial"/>
          <w:sz w:val="22"/>
          <w:szCs w:val="22"/>
        </w:rPr>
      </w:pPr>
      <w:r w:rsidRPr="00585DDF">
        <w:rPr>
          <w:rFonts w:ascii="Arial" w:hAnsi="Arial" w:cs="Arial"/>
          <w:sz w:val="22"/>
          <w:szCs w:val="22"/>
        </w:rPr>
        <w:t>Ing. Bohumil Vebr</w:t>
      </w:r>
    </w:p>
    <w:p w14:paraId="2CFA99A2" w14:textId="77777777" w:rsidR="004E672F" w:rsidRDefault="00824A54" w:rsidP="001D5C66">
      <w:pPr>
        <w:jc w:val="both"/>
        <w:rPr>
          <w:rFonts w:ascii="Arial" w:hAnsi="Arial" w:cs="Arial"/>
          <w:sz w:val="22"/>
          <w:szCs w:val="22"/>
        </w:rPr>
      </w:pPr>
      <w:r>
        <w:rPr>
          <w:rFonts w:ascii="Arial" w:hAnsi="Arial" w:cs="Arial"/>
          <w:sz w:val="22"/>
          <w:szCs w:val="22"/>
        </w:rPr>
        <w:t>ř</w:t>
      </w:r>
      <w:r w:rsidR="004E672F" w:rsidRPr="00585DDF">
        <w:rPr>
          <w:rFonts w:ascii="Arial" w:hAnsi="Arial" w:cs="Arial"/>
          <w:sz w:val="22"/>
          <w:szCs w:val="22"/>
        </w:rPr>
        <w:t>editel</w:t>
      </w:r>
      <w:r>
        <w:rPr>
          <w:rFonts w:ascii="Arial" w:hAnsi="Arial" w:cs="Arial"/>
          <w:sz w:val="22"/>
          <w:szCs w:val="22"/>
        </w:rPr>
        <w:t xml:space="preserve"> </w:t>
      </w:r>
      <w:r w:rsidR="004E672F" w:rsidRPr="00585DDF">
        <w:rPr>
          <w:rFonts w:ascii="Arial" w:hAnsi="Arial" w:cs="Arial"/>
          <w:sz w:val="22"/>
          <w:szCs w:val="22"/>
        </w:rPr>
        <w:t>Správy Pardubice</w:t>
      </w:r>
    </w:p>
    <w:p w14:paraId="24E4994B" w14:textId="77777777" w:rsidR="00824A54" w:rsidRPr="00824A54" w:rsidRDefault="00824A54" w:rsidP="001D5C66">
      <w:pPr>
        <w:jc w:val="both"/>
        <w:rPr>
          <w:rFonts w:ascii="Arial" w:hAnsi="Arial" w:cs="Arial"/>
          <w:sz w:val="22"/>
          <w:szCs w:val="22"/>
        </w:rPr>
      </w:pPr>
      <w:r>
        <w:rPr>
          <w:rFonts w:ascii="Arial" w:hAnsi="Arial" w:cs="Arial"/>
          <w:sz w:val="22"/>
          <w:szCs w:val="22"/>
        </w:rPr>
        <w:t>Ředitelství silnic a dálnic ČR</w:t>
      </w:r>
    </w:p>
    <w:sectPr w:rsidR="00824A54" w:rsidRPr="00824A54" w:rsidSect="00A172F4">
      <w:headerReference w:type="default" r:id="rId8"/>
      <w:footerReference w:type="even" r:id="rId9"/>
      <w:footerReference w:type="default" r:id="rId10"/>
      <w:headerReference w:type="first" r:id="rId11"/>
      <w:footerReference w:type="first" r:id="rId12"/>
      <w:pgSz w:w="11906" w:h="16838"/>
      <w:pgMar w:top="1418" w:right="851" w:bottom="1418" w:left="155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5160CF" w14:textId="77777777" w:rsidR="00B527A6" w:rsidRDefault="00B527A6">
      <w:r>
        <w:separator/>
      </w:r>
    </w:p>
  </w:endnote>
  <w:endnote w:type="continuationSeparator" w:id="0">
    <w:p w14:paraId="59C8EC3B" w14:textId="77777777" w:rsidR="00B527A6" w:rsidRDefault="00B52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2AFF" w:usb1="4000ACFF"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D3F3A7" w14:textId="77777777" w:rsidR="00C04DB3" w:rsidRDefault="00C04DB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E36F874" w14:textId="77777777" w:rsidR="00C04DB3" w:rsidRDefault="00C04DB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FC89B" w14:textId="77777777" w:rsidR="00C04DB3" w:rsidRDefault="00C04DB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B5673D">
      <w:rPr>
        <w:rStyle w:val="slostrnky"/>
        <w:noProof/>
      </w:rPr>
      <w:t>13</w:t>
    </w:r>
    <w:r>
      <w:rPr>
        <w:rStyle w:val="slostrnky"/>
      </w:rPr>
      <w:fldChar w:fldCharType="end"/>
    </w:r>
  </w:p>
  <w:p w14:paraId="650FD1CD" w14:textId="77777777" w:rsidR="00C04DB3" w:rsidRDefault="00C04DB3">
    <w:r>
      <w:rPr>
        <w:snapToGrid w:val="0"/>
        <w:sz w:val="24"/>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593E5" w14:textId="77777777" w:rsidR="00C04DB3" w:rsidRDefault="00C04DB3">
    <w:pPr>
      <w:pStyle w:val="Zpat"/>
      <w:jc w:val="center"/>
    </w:pPr>
    <w:r>
      <w:fldChar w:fldCharType="begin"/>
    </w:r>
    <w:r>
      <w:instrText xml:space="preserve"> PAGE   \* MERGEFORMAT </w:instrText>
    </w:r>
    <w:r>
      <w:fldChar w:fldCharType="separate"/>
    </w:r>
    <w:r w:rsidR="003A27A2">
      <w:rPr>
        <w:noProof/>
      </w:rPr>
      <w:t>1</w:t>
    </w:r>
    <w:r>
      <w:rPr>
        <w:noProof/>
      </w:rPr>
      <w:fldChar w:fldCharType="end"/>
    </w:r>
  </w:p>
  <w:p w14:paraId="01C798A1" w14:textId="77777777" w:rsidR="00C04DB3" w:rsidRDefault="00C04D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7F535B" w14:textId="77777777" w:rsidR="00B527A6" w:rsidRDefault="00B527A6">
      <w:r>
        <w:separator/>
      </w:r>
    </w:p>
  </w:footnote>
  <w:footnote w:type="continuationSeparator" w:id="0">
    <w:p w14:paraId="16FBEC1C" w14:textId="77777777" w:rsidR="00B527A6" w:rsidRDefault="00B527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CA898" w14:textId="6CDD88C4" w:rsidR="00D17F26" w:rsidRDefault="00347625" w:rsidP="005807AB">
    <w:pPr>
      <w:pStyle w:val="Zhlav"/>
      <w:pBdr>
        <w:bottom w:val="single" w:sz="6" w:space="1" w:color="auto"/>
      </w:pBdr>
      <w:tabs>
        <w:tab w:val="left" w:pos="3374"/>
      </w:tabs>
      <w:spacing w:before="120" w:after="120"/>
      <w:jc w:val="center"/>
    </w:pPr>
    <w:r w:rsidRPr="00347625">
      <w:rPr>
        <w:sz w:val="16"/>
      </w:rPr>
      <w:t xml:space="preserve">Smlouva o dílo – Studie </w:t>
    </w:r>
    <w:r w:rsidR="00D370CF">
      <w:rPr>
        <w:sz w:val="16"/>
      </w:rPr>
      <w:t xml:space="preserve">pozemkových úprav v trase D35 v okrese </w:t>
    </w:r>
    <w:r w:rsidR="005807AB">
      <w:rPr>
        <w:sz w:val="16"/>
      </w:rPr>
      <w:t>Ústí nad Orlicí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EEDF1C" w14:textId="77777777" w:rsidR="00585DDF" w:rsidRPr="00F0202E" w:rsidRDefault="00585DDF" w:rsidP="00585DDF">
    <w:pPr>
      <w:pStyle w:val="Zhlav"/>
      <w:pBdr>
        <w:bottom w:val="single" w:sz="6" w:space="1" w:color="auto"/>
      </w:pBdr>
      <w:tabs>
        <w:tab w:val="clear" w:pos="9072"/>
        <w:tab w:val="left" w:pos="4536"/>
      </w:tabs>
      <w:rPr>
        <w:sz w:val="16"/>
      </w:rPr>
    </w:pPr>
    <w:r>
      <w:rPr>
        <w:sz w:val="16"/>
      </w:rPr>
      <w:tab/>
    </w:r>
    <w:r w:rsidRPr="0001592E">
      <w:rPr>
        <w:sz w:val="16"/>
      </w:rPr>
      <w:t xml:space="preserve">Číslo smlouvy objednatele: (generovat </w:t>
    </w:r>
    <w:r w:rsidRPr="00F0202E">
      <w:rPr>
        <w:sz w:val="16"/>
      </w:rPr>
      <w:t>z ASPÚ)</w:t>
    </w:r>
    <w:r w:rsidRPr="00F0202E">
      <w:rPr>
        <w:sz w:val="16"/>
      </w:rPr>
      <w:tab/>
    </w:r>
  </w:p>
  <w:p w14:paraId="2EF222F1" w14:textId="77777777" w:rsidR="00585DDF" w:rsidRPr="0001592E" w:rsidRDefault="00585DDF" w:rsidP="00585DDF">
    <w:pPr>
      <w:pStyle w:val="Zhlav"/>
      <w:pBdr>
        <w:bottom w:val="single" w:sz="6" w:space="1" w:color="auto"/>
      </w:pBdr>
      <w:tabs>
        <w:tab w:val="clear" w:pos="9072"/>
        <w:tab w:val="left" w:pos="4536"/>
      </w:tabs>
      <w:rPr>
        <w:sz w:val="16"/>
      </w:rPr>
    </w:pPr>
    <w:r w:rsidRPr="0001592E">
      <w:rPr>
        <w:sz w:val="16"/>
      </w:rPr>
      <w:tab/>
      <w:t>Číslo smlouvy zhotovitele:</w:t>
    </w:r>
    <w:r w:rsidRPr="0001592E">
      <w:rPr>
        <w:sz w:val="16"/>
      </w:rPr>
      <w:tab/>
    </w:r>
  </w:p>
  <w:p w14:paraId="1A33555D" w14:textId="35650575" w:rsidR="00585DDF" w:rsidRPr="0001592E" w:rsidRDefault="00585DDF" w:rsidP="00D370CF">
    <w:pPr>
      <w:pStyle w:val="Zhlav"/>
      <w:pBdr>
        <w:bottom w:val="single" w:sz="6" w:space="1" w:color="auto"/>
      </w:pBdr>
      <w:tabs>
        <w:tab w:val="clear" w:pos="9072"/>
        <w:tab w:val="left" w:pos="4536"/>
        <w:tab w:val="left" w:pos="7155"/>
      </w:tabs>
      <w:rPr>
        <w:sz w:val="16"/>
      </w:rPr>
    </w:pPr>
    <w:r w:rsidRPr="0001592E">
      <w:rPr>
        <w:sz w:val="16"/>
      </w:rPr>
      <w:tab/>
    </w:r>
    <w:r>
      <w:rPr>
        <w:sz w:val="16"/>
      </w:rPr>
      <w:t xml:space="preserve">Studie </w:t>
    </w:r>
    <w:r w:rsidR="00D370CF">
      <w:rPr>
        <w:sz w:val="16"/>
      </w:rPr>
      <w:t xml:space="preserve">pozemkových úprav v trase D35 v okrese </w:t>
    </w:r>
    <w:r w:rsidR="00667670">
      <w:rPr>
        <w:sz w:val="16"/>
      </w:rPr>
      <w:t>Ústí nad Orlicí</w:t>
    </w:r>
    <w:r w:rsidR="00D370CF">
      <w:rPr>
        <w:sz w:val="16"/>
      </w:rPr>
      <w:tab/>
    </w:r>
  </w:p>
  <w:p w14:paraId="3E5E9425" w14:textId="77777777" w:rsidR="002D7500" w:rsidRDefault="002D7500">
    <w:pPr>
      <w:pStyle w:val="Zhlav"/>
    </w:pPr>
  </w:p>
  <w:p w14:paraId="4D663498" w14:textId="77777777" w:rsidR="00C04DB3" w:rsidRPr="006B4F6D" w:rsidRDefault="00C04DB3" w:rsidP="006B4F6D">
    <w:pPr>
      <w:pStyle w:val="Zhlav"/>
      <w:tabs>
        <w:tab w:val="clear" w:pos="4536"/>
      </w:tabs>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37EE7"/>
    <w:multiLevelType w:val="hybridMultilevel"/>
    <w:tmpl w:val="EE06E2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3A22"/>
    <w:multiLevelType w:val="hybridMultilevel"/>
    <w:tmpl w:val="6CE026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DD123A"/>
    <w:multiLevelType w:val="multilevel"/>
    <w:tmpl w:val="6C42A7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CB4955"/>
    <w:multiLevelType w:val="hybridMultilevel"/>
    <w:tmpl w:val="F1A4B9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2D21BA"/>
    <w:multiLevelType w:val="hybridMultilevel"/>
    <w:tmpl w:val="7042133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5D36A3"/>
    <w:multiLevelType w:val="hybridMultilevel"/>
    <w:tmpl w:val="82A463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94E45AE"/>
    <w:multiLevelType w:val="multilevel"/>
    <w:tmpl w:val="3D80EA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5461CA"/>
    <w:multiLevelType w:val="hybridMultilevel"/>
    <w:tmpl w:val="AE02344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37810B47"/>
    <w:multiLevelType w:val="hybridMultilevel"/>
    <w:tmpl w:val="8E12AAFC"/>
    <w:lvl w:ilvl="0" w:tplc="04050001">
      <w:start w:val="1"/>
      <w:numFmt w:val="bullet"/>
      <w:lvlText w:val=""/>
      <w:lvlJc w:val="left"/>
      <w:pPr>
        <w:ind w:left="960" w:hanging="360"/>
      </w:pPr>
      <w:rPr>
        <w:rFonts w:ascii="Symbol" w:hAnsi="Symbol" w:hint="default"/>
      </w:rPr>
    </w:lvl>
    <w:lvl w:ilvl="1" w:tplc="04050003" w:tentative="1">
      <w:start w:val="1"/>
      <w:numFmt w:val="bullet"/>
      <w:lvlText w:val="o"/>
      <w:lvlJc w:val="left"/>
      <w:pPr>
        <w:ind w:left="1680" w:hanging="360"/>
      </w:pPr>
      <w:rPr>
        <w:rFonts w:ascii="Courier New" w:hAnsi="Courier New" w:cs="Courier New" w:hint="default"/>
      </w:rPr>
    </w:lvl>
    <w:lvl w:ilvl="2" w:tplc="04050005" w:tentative="1">
      <w:start w:val="1"/>
      <w:numFmt w:val="bullet"/>
      <w:lvlText w:val=""/>
      <w:lvlJc w:val="left"/>
      <w:pPr>
        <w:ind w:left="2400" w:hanging="360"/>
      </w:pPr>
      <w:rPr>
        <w:rFonts w:ascii="Wingdings" w:hAnsi="Wingdings" w:hint="default"/>
      </w:rPr>
    </w:lvl>
    <w:lvl w:ilvl="3" w:tplc="04050001" w:tentative="1">
      <w:start w:val="1"/>
      <w:numFmt w:val="bullet"/>
      <w:lvlText w:val=""/>
      <w:lvlJc w:val="left"/>
      <w:pPr>
        <w:ind w:left="3120" w:hanging="360"/>
      </w:pPr>
      <w:rPr>
        <w:rFonts w:ascii="Symbol" w:hAnsi="Symbol" w:hint="default"/>
      </w:rPr>
    </w:lvl>
    <w:lvl w:ilvl="4" w:tplc="04050003" w:tentative="1">
      <w:start w:val="1"/>
      <w:numFmt w:val="bullet"/>
      <w:lvlText w:val="o"/>
      <w:lvlJc w:val="left"/>
      <w:pPr>
        <w:ind w:left="3840" w:hanging="360"/>
      </w:pPr>
      <w:rPr>
        <w:rFonts w:ascii="Courier New" w:hAnsi="Courier New" w:cs="Courier New" w:hint="default"/>
      </w:rPr>
    </w:lvl>
    <w:lvl w:ilvl="5" w:tplc="04050005" w:tentative="1">
      <w:start w:val="1"/>
      <w:numFmt w:val="bullet"/>
      <w:lvlText w:val=""/>
      <w:lvlJc w:val="left"/>
      <w:pPr>
        <w:ind w:left="4560" w:hanging="360"/>
      </w:pPr>
      <w:rPr>
        <w:rFonts w:ascii="Wingdings" w:hAnsi="Wingdings" w:hint="default"/>
      </w:rPr>
    </w:lvl>
    <w:lvl w:ilvl="6" w:tplc="04050001" w:tentative="1">
      <w:start w:val="1"/>
      <w:numFmt w:val="bullet"/>
      <w:lvlText w:val=""/>
      <w:lvlJc w:val="left"/>
      <w:pPr>
        <w:ind w:left="5280" w:hanging="360"/>
      </w:pPr>
      <w:rPr>
        <w:rFonts w:ascii="Symbol" w:hAnsi="Symbol" w:hint="default"/>
      </w:rPr>
    </w:lvl>
    <w:lvl w:ilvl="7" w:tplc="04050003" w:tentative="1">
      <w:start w:val="1"/>
      <w:numFmt w:val="bullet"/>
      <w:lvlText w:val="o"/>
      <w:lvlJc w:val="left"/>
      <w:pPr>
        <w:ind w:left="6000" w:hanging="360"/>
      </w:pPr>
      <w:rPr>
        <w:rFonts w:ascii="Courier New" w:hAnsi="Courier New" w:cs="Courier New" w:hint="default"/>
      </w:rPr>
    </w:lvl>
    <w:lvl w:ilvl="8" w:tplc="04050005" w:tentative="1">
      <w:start w:val="1"/>
      <w:numFmt w:val="bullet"/>
      <w:lvlText w:val=""/>
      <w:lvlJc w:val="left"/>
      <w:pPr>
        <w:ind w:left="6720" w:hanging="360"/>
      </w:pPr>
      <w:rPr>
        <w:rFonts w:ascii="Wingdings" w:hAnsi="Wingdings" w:hint="default"/>
      </w:rPr>
    </w:lvl>
  </w:abstractNum>
  <w:abstractNum w:abstractNumId="9" w15:restartNumberingAfterBreak="0">
    <w:nsid w:val="3E6B614F"/>
    <w:multiLevelType w:val="hybridMultilevel"/>
    <w:tmpl w:val="D2D24B76"/>
    <w:lvl w:ilvl="0" w:tplc="226E536C">
      <w:start w:val="2"/>
      <w:numFmt w:val="lowerLetter"/>
      <w:lvlText w:val="%1)"/>
      <w:lvlJc w:val="left"/>
      <w:pPr>
        <w:tabs>
          <w:tab w:val="num" w:pos="644"/>
        </w:tabs>
        <w:ind w:left="644" w:hanging="360"/>
      </w:pPr>
      <w:rPr>
        <w:rFonts w:hint="default"/>
      </w:rPr>
    </w:lvl>
    <w:lvl w:ilvl="1" w:tplc="7E60BAB6">
      <w:start w:val="1"/>
      <w:numFmt w:val="decimal"/>
      <w:lvlText w:val="%2."/>
      <w:lvlJc w:val="left"/>
      <w:pPr>
        <w:tabs>
          <w:tab w:val="num" w:pos="1364"/>
        </w:tabs>
        <w:ind w:left="1364" w:hanging="360"/>
      </w:pPr>
      <w:rPr>
        <w:rFonts w:hint="default"/>
      </w:rPr>
    </w:lvl>
    <w:lvl w:ilvl="2" w:tplc="0405001B">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0" w15:restartNumberingAfterBreak="0">
    <w:nsid w:val="3F5029C6"/>
    <w:multiLevelType w:val="multilevel"/>
    <w:tmpl w:val="9CBA0B22"/>
    <w:styleLink w:val="Styl2"/>
    <w:lvl w:ilvl="0">
      <w:start w:val="13"/>
      <w:numFmt w:val="upperRoman"/>
      <w:lvlText w:val="%1."/>
      <w:lvlJc w:val="left"/>
      <w:pPr>
        <w:tabs>
          <w:tab w:val="num" w:pos="720"/>
        </w:tabs>
        <w:ind w:left="482" w:hanging="482"/>
      </w:pPr>
      <w:rPr>
        <w:rFonts w:hint="default"/>
      </w:rPr>
    </w:lvl>
    <w:lvl w:ilvl="1">
      <w:start w:val="1"/>
      <w:numFmt w:val="decimal"/>
      <w:lvlText w:val="%1.%2."/>
      <w:lvlJc w:val="left"/>
      <w:pPr>
        <w:tabs>
          <w:tab w:val="num" w:pos="720"/>
        </w:tabs>
        <w:ind w:left="482" w:hanging="482"/>
      </w:pPr>
      <w:rPr>
        <w:rFonts w:hint="default"/>
      </w:rPr>
    </w:lvl>
    <w:lvl w:ilvl="2">
      <w:start w:val="1"/>
      <w:numFmt w:val="decimal"/>
      <w:lvlText w:val="%1.%2.%3."/>
      <w:lvlJc w:val="left"/>
      <w:pPr>
        <w:tabs>
          <w:tab w:val="num" w:pos="720"/>
        </w:tabs>
        <w:ind w:left="482" w:hanging="482"/>
      </w:pPr>
      <w:rPr>
        <w:rFonts w:hint="default"/>
      </w:rPr>
    </w:lvl>
    <w:lvl w:ilvl="3">
      <w:start w:val="1"/>
      <w:numFmt w:val="decimal"/>
      <w:lvlText w:val="%1.%2.%3.%4."/>
      <w:lvlJc w:val="left"/>
      <w:pPr>
        <w:tabs>
          <w:tab w:val="num" w:pos="720"/>
        </w:tabs>
        <w:ind w:left="482" w:hanging="482"/>
      </w:pPr>
      <w:rPr>
        <w:rFonts w:hint="default"/>
      </w:rPr>
    </w:lvl>
    <w:lvl w:ilvl="4">
      <w:start w:val="1"/>
      <w:numFmt w:val="decimal"/>
      <w:lvlText w:val="%1.%2.%3.%4.%5."/>
      <w:lvlJc w:val="left"/>
      <w:pPr>
        <w:tabs>
          <w:tab w:val="num" w:pos="720"/>
        </w:tabs>
        <w:ind w:left="482" w:hanging="482"/>
      </w:pPr>
      <w:rPr>
        <w:rFonts w:hint="default"/>
      </w:rPr>
    </w:lvl>
    <w:lvl w:ilvl="5">
      <w:start w:val="1"/>
      <w:numFmt w:val="decimal"/>
      <w:lvlText w:val="%1.%2.%3.%4.%5.%6."/>
      <w:lvlJc w:val="left"/>
      <w:pPr>
        <w:tabs>
          <w:tab w:val="num" w:pos="720"/>
        </w:tabs>
        <w:ind w:left="482" w:hanging="482"/>
      </w:pPr>
      <w:rPr>
        <w:rFonts w:hint="default"/>
      </w:rPr>
    </w:lvl>
    <w:lvl w:ilvl="6">
      <w:start w:val="1"/>
      <w:numFmt w:val="decimal"/>
      <w:lvlText w:val="%1.%2.%3.%4.%5.%6.%7."/>
      <w:lvlJc w:val="left"/>
      <w:pPr>
        <w:tabs>
          <w:tab w:val="num" w:pos="720"/>
        </w:tabs>
        <w:ind w:left="482" w:hanging="482"/>
      </w:pPr>
      <w:rPr>
        <w:rFonts w:hint="default"/>
      </w:rPr>
    </w:lvl>
    <w:lvl w:ilvl="7">
      <w:start w:val="1"/>
      <w:numFmt w:val="decimal"/>
      <w:lvlText w:val="%1.%2.%3.%4.%5.%6.%7.%8."/>
      <w:lvlJc w:val="left"/>
      <w:pPr>
        <w:tabs>
          <w:tab w:val="num" w:pos="720"/>
        </w:tabs>
        <w:ind w:left="482" w:hanging="482"/>
      </w:pPr>
      <w:rPr>
        <w:rFonts w:hint="default"/>
      </w:rPr>
    </w:lvl>
    <w:lvl w:ilvl="8">
      <w:start w:val="1"/>
      <w:numFmt w:val="decimal"/>
      <w:lvlText w:val="%1.%2.%3.%4.%5.%6.%7.%8.%9."/>
      <w:lvlJc w:val="left"/>
      <w:pPr>
        <w:tabs>
          <w:tab w:val="num" w:pos="720"/>
        </w:tabs>
        <w:ind w:left="482" w:hanging="482"/>
      </w:pPr>
      <w:rPr>
        <w:rFonts w:hint="default"/>
      </w:rPr>
    </w:lvl>
  </w:abstractNum>
  <w:abstractNum w:abstractNumId="11" w15:restartNumberingAfterBreak="0">
    <w:nsid w:val="43512F45"/>
    <w:multiLevelType w:val="hybridMultilevel"/>
    <w:tmpl w:val="428A2F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BC0E48"/>
    <w:multiLevelType w:val="hybridMultilevel"/>
    <w:tmpl w:val="3FA277A4"/>
    <w:lvl w:ilvl="0" w:tplc="04050001">
      <w:start w:val="1"/>
      <w:numFmt w:val="bullet"/>
      <w:lvlText w:val=""/>
      <w:lvlJc w:val="left"/>
      <w:pPr>
        <w:ind w:left="960" w:hanging="360"/>
      </w:pPr>
      <w:rPr>
        <w:rFonts w:ascii="Symbol" w:hAnsi="Symbol" w:hint="default"/>
      </w:rPr>
    </w:lvl>
    <w:lvl w:ilvl="1" w:tplc="04050003">
      <w:start w:val="1"/>
      <w:numFmt w:val="bullet"/>
      <w:lvlText w:val="o"/>
      <w:lvlJc w:val="left"/>
      <w:pPr>
        <w:ind w:left="1680" w:hanging="360"/>
      </w:pPr>
      <w:rPr>
        <w:rFonts w:ascii="Courier New" w:hAnsi="Courier New" w:cs="Courier New" w:hint="default"/>
      </w:rPr>
    </w:lvl>
    <w:lvl w:ilvl="2" w:tplc="04050005">
      <w:start w:val="1"/>
      <w:numFmt w:val="bullet"/>
      <w:lvlText w:val=""/>
      <w:lvlJc w:val="left"/>
      <w:pPr>
        <w:ind w:left="2400" w:hanging="360"/>
      </w:pPr>
      <w:rPr>
        <w:rFonts w:ascii="Wingdings" w:hAnsi="Wingdings" w:hint="default"/>
      </w:rPr>
    </w:lvl>
    <w:lvl w:ilvl="3" w:tplc="04050001" w:tentative="1">
      <w:start w:val="1"/>
      <w:numFmt w:val="bullet"/>
      <w:lvlText w:val=""/>
      <w:lvlJc w:val="left"/>
      <w:pPr>
        <w:ind w:left="3120" w:hanging="360"/>
      </w:pPr>
      <w:rPr>
        <w:rFonts w:ascii="Symbol" w:hAnsi="Symbol" w:hint="default"/>
      </w:rPr>
    </w:lvl>
    <w:lvl w:ilvl="4" w:tplc="04050003" w:tentative="1">
      <w:start w:val="1"/>
      <w:numFmt w:val="bullet"/>
      <w:lvlText w:val="o"/>
      <w:lvlJc w:val="left"/>
      <w:pPr>
        <w:ind w:left="3840" w:hanging="360"/>
      </w:pPr>
      <w:rPr>
        <w:rFonts w:ascii="Courier New" w:hAnsi="Courier New" w:cs="Courier New" w:hint="default"/>
      </w:rPr>
    </w:lvl>
    <w:lvl w:ilvl="5" w:tplc="04050005" w:tentative="1">
      <w:start w:val="1"/>
      <w:numFmt w:val="bullet"/>
      <w:lvlText w:val=""/>
      <w:lvlJc w:val="left"/>
      <w:pPr>
        <w:ind w:left="4560" w:hanging="360"/>
      </w:pPr>
      <w:rPr>
        <w:rFonts w:ascii="Wingdings" w:hAnsi="Wingdings" w:hint="default"/>
      </w:rPr>
    </w:lvl>
    <w:lvl w:ilvl="6" w:tplc="04050001" w:tentative="1">
      <w:start w:val="1"/>
      <w:numFmt w:val="bullet"/>
      <w:lvlText w:val=""/>
      <w:lvlJc w:val="left"/>
      <w:pPr>
        <w:ind w:left="5280" w:hanging="360"/>
      </w:pPr>
      <w:rPr>
        <w:rFonts w:ascii="Symbol" w:hAnsi="Symbol" w:hint="default"/>
      </w:rPr>
    </w:lvl>
    <w:lvl w:ilvl="7" w:tplc="04050003" w:tentative="1">
      <w:start w:val="1"/>
      <w:numFmt w:val="bullet"/>
      <w:lvlText w:val="o"/>
      <w:lvlJc w:val="left"/>
      <w:pPr>
        <w:ind w:left="6000" w:hanging="360"/>
      </w:pPr>
      <w:rPr>
        <w:rFonts w:ascii="Courier New" w:hAnsi="Courier New" w:cs="Courier New" w:hint="default"/>
      </w:rPr>
    </w:lvl>
    <w:lvl w:ilvl="8" w:tplc="04050005" w:tentative="1">
      <w:start w:val="1"/>
      <w:numFmt w:val="bullet"/>
      <w:lvlText w:val=""/>
      <w:lvlJc w:val="left"/>
      <w:pPr>
        <w:ind w:left="6720" w:hanging="360"/>
      </w:pPr>
      <w:rPr>
        <w:rFonts w:ascii="Wingdings" w:hAnsi="Wingdings" w:hint="default"/>
      </w:rPr>
    </w:lvl>
  </w:abstractNum>
  <w:abstractNum w:abstractNumId="13" w15:restartNumberingAfterBreak="0">
    <w:nsid w:val="57B62131"/>
    <w:multiLevelType w:val="hybridMultilevel"/>
    <w:tmpl w:val="37B8FF56"/>
    <w:lvl w:ilvl="0" w:tplc="6C9AD674">
      <w:start w:val="4"/>
      <w:numFmt w:val="bullet"/>
      <w:lvlText w:val="-"/>
      <w:lvlJc w:val="left"/>
      <w:pPr>
        <w:ind w:left="1004" w:hanging="360"/>
      </w:pPr>
      <w:rPr>
        <w:rFonts w:ascii="Times New Roman" w:eastAsia="Times New Roman" w:hAnsi="Times New Roman" w:cs="Times New Roman" w:hint="default"/>
        <w:sz w:val="22"/>
        <w:szCs w:val="22"/>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590C751D"/>
    <w:multiLevelType w:val="hybridMultilevel"/>
    <w:tmpl w:val="BC4C26B8"/>
    <w:lvl w:ilvl="0" w:tplc="6C9AD674">
      <w:start w:val="4"/>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5D530A1C"/>
    <w:multiLevelType w:val="hybridMultilevel"/>
    <w:tmpl w:val="29ACEF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DBD6B43"/>
    <w:multiLevelType w:val="hybridMultilevel"/>
    <w:tmpl w:val="99A00420"/>
    <w:lvl w:ilvl="0" w:tplc="2E7CB94E">
      <w:start w:val="1"/>
      <w:numFmt w:val="bullet"/>
      <w:lvlText w:val=""/>
      <w:lvlJc w:val="left"/>
      <w:pPr>
        <w:ind w:left="360" w:hanging="360"/>
      </w:pPr>
      <w:rPr>
        <w:rFonts w:ascii="Symbol" w:hAnsi="Symbol" w:cs="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6230114F"/>
    <w:multiLevelType w:val="hybridMultilevel"/>
    <w:tmpl w:val="FF225CF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8124E96"/>
    <w:multiLevelType w:val="hybridMultilevel"/>
    <w:tmpl w:val="249E3D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8C63A3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AF6232F"/>
    <w:multiLevelType w:val="hybridMultilevel"/>
    <w:tmpl w:val="FE4A2A1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E212E88"/>
    <w:multiLevelType w:val="hybridMultilevel"/>
    <w:tmpl w:val="E78EE68C"/>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33B737A"/>
    <w:multiLevelType w:val="hybridMultilevel"/>
    <w:tmpl w:val="C5B095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F234715"/>
    <w:multiLevelType w:val="hybridMultilevel"/>
    <w:tmpl w:val="70CCE210"/>
    <w:lvl w:ilvl="0" w:tplc="04050001">
      <w:start w:val="1"/>
      <w:numFmt w:val="bullet"/>
      <w:lvlText w:val=""/>
      <w:lvlJc w:val="left"/>
      <w:pPr>
        <w:ind w:left="1004" w:hanging="360"/>
      </w:pPr>
      <w:rPr>
        <w:rFonts w:ascii="Symbol" w:hAnsi="Symbol" w:hint="default"/>
        <w:sz w:val="22"/>
        <w:szCs w:val="22"/>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10"/>
  </w:num>
  <w:num w:numId="2">
    <w:abstractNumId w:val="9"/>
  </w:num>
  <w:num w:numId="3">
    <w:abstractNumId w:val="17"/>
  </w:num>
  <w:num w:numId="4">
    <w:abstractNumId w:val="18"/>
  </w:num>
  <w:num w:numId="5">
    <w:abstractNumId w:val="4"/>
  </w:num>
  <w:num w:numId="6">
    <w:abstractNumId w:val="20"/>
  </w:num>
  <w:num w:numId="7">
    <w:abstractNumId w:val="19"/>
  </w:num>
  <w:num w:numId="8">
    <w:abstractNumId w:val="3"/>
  </w:num>
  <w:num w:numId="9">
    <w:abstractNumId w:val="22"/>
  </w:num>
  <w:num w:numId="10">
    <w:abstractNumId w:val="1"/>
  </w:num>
  <w:num w:numId="11">
    <w:abstractNumId w:val="11"/>
  </w:num>
  <w:num w:numId="12">
    <w:abstractNumId w:val="14"/>
  </w:num>
  <w:num w:numId="13">
    <w:abstractNumId w:val="23"/>
  </w:num>
  <w:num w:numId="14">
    <w:abstractNumId w:val="16"/>
  </w:num>
  <w:num w:numId="15">
    <w:abstractNumId w:val="13"/>
  </w:num>
  <w:num w:numId="16">
    <w:abstractNumId w:val="15"/>
  </w:num>
  <w:num w:numId="17">
    <w:abstractNumId w:val="2"/>
  </w:num>
  <w:num w:numId="18">
    <w:abstractNumId w:val="6"/>
  </w:num>
  <w:num w:numId="19">
    <w:abstractNumId w:val="21"/>
  </w:num>
  <w:num w:numId="20">
    <w:abstractNumId w:val="7"/>
  </w:num>
  <w:num w:numId="21">
    <w:abstractNumId w:val="12"/>
  </w:num>
  <w:num w:numId="22">
    <w:abstractNumId w:val="8"/>
  </w:num>
  <w:num w:numId="23">
    <w:abstractNumId w:val="0"/>
  </w:num>
  <w:num w:numId="24">
    <w:abstractNumId w:val="5"/>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Šimek Miloš Ing.">
    <w15:presenceInfo w15:providerId="AD" w15:userId="S::m.simek1@spucr.cz::a355bf23-fe02-4880-8c5f-779b63addd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doNotTrackFormatting/>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D96"/>
    <w:rsid w:val="000028D6"/>
    <w:rsid w:val="0000689A"/>
    <w:rsid w:val="00007B3D"/>
    <w:rsid w:val="0001320A"/>
    <w:rsid w:val="00013BBF"/>
    <w:rsid w:val="00015978"/>
    <w:rsid w:val="00015AA1"/>
    <w:rsid w:val="0002299B"/>
    <w:rsid w:val="00025091"/>
    <w:rsid w:val="00032A20"/>
    <w:rsid w:val="00035566"/>
    <w:rsid w:val="00040CA4"/>
    <w:rsid w:val="00045F0F"/>
    <w:rsid w:val="000539A1"/>
    <w:rsid w:val="00067335"/>
    <w:rsid w:val="00070688"/>
    <w:rsid w:val="00074A61"/>
    <w:rsid w:val="00074AB8"/>
    <w:rsid w:val="00081CA3"/>
    <w:rsid w:val="00084E1C"/>
    <w:rsid w:val="00090C16"/>
    <w:rsid w:val="00093043"/>
    <w:rsid w:val="000A1D8F"/>
    <w:rsid w:val="000D4886"/>
    <w:rsid w:val="000D7DF0"/>
    <w:rsid w:val="000F0BF8"/>
    <w:rsid w:val="000F17B3"/>
    <w:rsid w:val="000F1CCD"/>
    <w:rsid w:val="000F3D40"/>
    <w:rsid w:val="000F707F"/>
    <w:rsid w:val="00120D6C"/>
    <w:rsid w:val="001304BA"/>
    <w:rsid w:val="001408EA"/>
    <w:rsid w:val="00147D93"/>
    <w:rsid w:val="001572C7"/>
    <w:rsid w:val="00167944"/>
    <w:rsid w:val="0017465A"/>
    <w:rsid w:val="00181804"/>
    <w:rsid w:val="001849C7"/>
    <w:rsid w:val="0018778B"/>
    <w:rsid w:val="00192DE4"/>
    <w:rsid w:val="001968A7"/>
    <w:rsid w:val="001A6696"/>
    <w:rsid w:val="001B2E50"/>
    <w:rsid w:val="001B44CE"/>
    <w:rsid w:val="001B4A41"/>
    <w:rsid w:val="001C567C"/>
    <w:rsid w:val="001C5A7E"/>
    <w:rsid w:val="001C7E2F"/>
    <w:rsid w:val="001D12FB"/>
    <w:rsid w:val="001D5C66"/>
    <w:rsid w:val="001D7620"/>
    <w:rsid w:val="001E0F05"/>
    <w:rsid w:val="001F0002"/>
    <w:rsid w:val="00206A70"/>
    <w:rsid w:val="00214CEC"/>
    <w:rsid w:val="00227555"/>
    <w:rsid w:val="002303B1"/>
    <w:rsid w:val="00231ED2"/>
    <w:rsid w:val="00246ADD"/>
    <w:rsid w:val="00253929"/>
    <w:rsid w:val="002578F4"/>
    <w:rsid w:val="00257A26"/>
    <w:rsid w:val="002939EB"/>
    <w:rsid w:val="0029753C"/>
    <w:rsid w:val="00297D9B"/>
    <w:rsid w:val="002A6CA5"/>
    <w:rsid w:val="002B64D0"/>
    <w:rsid w:val="002C67B9"/>
    <w:rsid w:val="002D7500"/>
    <w:rsid w:val="002E6D96"/>
    <w:rsid w:val="002F5BF0"/>
    <w:rsid w:val="00322A51"/>
    <w:rsid w:val="003262F6"/>
    <w:rsid w:val="00333EEA"/>
    <w:rsid w:val="00347625"/>
    <w:rsid w:val="00361977"/>
    <w:rsid w:val="00374728"/>
    <w:rsid w:val="0037535F"/>
    <w:rsid w:val="00385236"/>
    <w:rsid w:val="003876A0"/>
    <w:rsid w:val="0039100B"/>
    <w:rsid w:val="003A1DF6"/>
    <w:rsid w:val="003A27A2"/>
    <w:rsid w:val="003A2BC7"/>
    <w:rsid w:val="003A3537"/>
    <w:rsid w:val="003A70E9"/>
    <w:rsid w:val="003B43B6"/>
    <w:rsid w:val="003C3ECE"/>
    <w:rsid w:val="003C59A8"/>
    <w:rsid w:val="003E0706"/>
    <w:rsid w:val="003E1C79"/>
    <w:rsid w:val="003E64FF"/>
    <w:rsid w:val="003F1A75"/>
    <w:rsid w:val="00402BFB"/>
    <w:rsid w:val="00411215"/>
    <w:rsid w:val="00412A53"/>
    <w:rsid w:val="004151D3"/>
    <w:rsid w:val="00423D21"/>
    <w:rsid w:val="00432EE5"/>
    <w:rsid w:val="00436311"/>
    <w:rsid w:val="00437096"/>
    <w:rsid w:val="0044022F"/>
    <w:rsid w:val="00455069"/>
    <w:rsid w:val="00462489"/>
    <w:rsid w:val="00462DD4"/>
    <w:rsid w:val="0047092C"/>
    <w:rsid w:val="0047273E"/>
    <w:rsid w:val="00473A85"/>
    <w:rsid w:val="004805A5"/>
    <w:rsid w:val="00486BB9"/>
    <w:rsid w:val="004876F0"/>
    <w:rsid w:val="0049654A"/>
    <w:rsid w:val="004A7AFF"/>
    <w:rsid w:val="004C2D9E"/>
    <w:rsid w:val="004E672F"/>
    <w:rsid w:val="004F43EC"/>
    <w:rsid w:val="004F468E"/>
    <w:rsid w:val="004F46ED"/>
    <w:rsid w:val="004F5AD9"/>
    <w:rsid w:val="004F7057"/>
    <w:rsid w:val="00503B0C"/>
    <w:rsid w:val="00505518"/>
    <w:rsid w:val="00506233"/>
    <w:rsid w:val="00527E1F"/>
    <w:rsid w:val="005371EE"/>
    <w:rsid w:val="0054529E"/>
    <w:rsid w:val="005460FB"/>
    <w:rsid w:val="0054712D"/>
    <w:rsid w:val="005501CB"/>
    <w:rsid w:val="00567033"/>
    <w:rsid w:val="005719B8"/>
    <w:rsid w:val="005807AB"/>
    <w:rsid w:val="00582434"/>
    <w:rsid w:val="005850C0"/>
    <w:rsid w:val="00585DDF"/>
    <w:rsid w:val="00592830"/>
    <w:rsid w:val="00594624"/>
    <w:rsid w:val="005947AA"/>
    <w:rsid w:val="005A27BF"/>
    <w:rsid w:val="005A301C"/>
    <w:rsid w:val="005A3464"/>
    <w:rsid w:val="005B7F71"/>
    <w:rsid w:val="005C1AFE"/>
    <w:rsid w:val="005D6751"/>
    <w:rsid w:val="005E6803"/>
    <w:rsid w:val="005F6B04"/>
    <w:rsid w:val="00606434"/>
    <w:rsid w:val="00610A24"/>
    <w:rsid w:val="006153A6"/>
    <w:rsid w:val="006154D2"/>
    <w:rsid w:val="006162DF"/>
    <w:rsid w:val="006202F9"/>
    <w:rsid w:val="006369F1"/>
    <w:rsid w:val="00643E72"/>
    <w:rsid w:val="00660E19"/>
    <w:rsid w:val="006654CB"/>
    <w:rsid w:val="00667670"/>
    <w:rsid w:val="006702DB"/>
    <w:rsid w:val="00672D74"/>
    <w:rsid w:val="006751CA"/>
    <w:rsid w:val="00675FCE"/>
    <w:rsid w:val="00684907"/>
    <w:rsid w:val="00684F7B"/>
    <w:rsid w:val="00685181"/>
    <w:rsid w:val="006873CA"/>
    <w:rsid w:val="00687470"/>
    <w:rsid w:val="00697E83"/>
    <w:rsid w:val="006A22BE"/>
    <w:rsid w:val="006B4F6D"/>
    <w:rsid w:val="006E0F1A"/>
    <w:rsid w:val="006E3D71"/>
    <w:rsid w:val="006E57C0"/>
    <w:rsid w:val="006F1783"/>
    <w:rsid w:val="006F6591"/>
    <w:rsid w:val="0070499D"/>
    <w:rsid w:val="0070684F"/>
    <w:rsid w:val="0071715A"/>
    <w:rsid w:val="007235BF"/>
    <w:rsid w:val="0074698A"/>
    <w:rsid w:val="00760392"/>
    <w:rsid w:val="00763397"/>
    <w:rsid w:val="00766630"/>
    <w:rsid w:val="007922DC"/>
    <w:rsid w:val="00796A57"/>
    <w:rsid w:val="00796B8C"/>
    <w:rsid w:val="00796D9B"/>
    <w:rsid w:val="007A5120"/>
    <w:rsid w:val="007B59CE"/>
    <w:rsid w:val="007B5D0A"/>
    <w:rsid w:val="007C2DA4"/>
    <w:rsid w:val="007C703E"/>
    <w:rsid w:val="007D6EA6"/>
    <w:rsid w:val="00801793"/>
    <w:rsid w:val="008030CF"/>
    <w:rsid w:val="00804F91"/>
    <w:rsid w:val="00805C2B"/>
    <w:rsid w:val="008110B0"/>
    <w:rsid w:val="00812CDD"/>
    <w:rsid w:val="008139C5"/>
    <w:rsid w:val="00824A54"/>
    <w:rsid w:val="008349FE"/>
    <w:rsid w:val="00835839"/>
    <w:rsid w:val="0084000C"/>
    <w:rsid w:val="00852D10"/>
    <w:rsid w:val="00853019"/>
    <w:rsid w:val="0086505B"/>
    <w:rsid w:val="0086682B"/>
    <w:rsid w:val="008716E1"/>
    <w:rsid w:val="00874F14"/>
    <w:rsid w:val="00880089"/>
    <w:rsid w:val="00884C04"/>
    <w:rsid w:val="00885277"/>
    <w:rsid w:val="00886B7F"/>
    <w:rsid w:val="00890F8B"/>
    <w:rsid w:val="008B5E79"/>
    <w:rsid w:val="008B6133"/>
    <w:rsid w:val="008C03BF"/>
    <w:rsid w:val="008C5D91"/>
    <w:rsid w:val="008D38E5"/>
    <w:rsid w:val="008E0734"/>
    <w:rsid w:val="008E0DCB"/>
    <w:rsid w:val="008F1CC2"/>
    <w:rsid w:val="008F6B51"/>
    <w:rsid w:val="009106DD"/>
    <w:rsid w:val="009213C0"/>
    <w:rsid w:val="0093140E"/>
    <w:rsid w:val="00936419"/>
    <w:rsid w:val="00936FF5"/>
    <w:rsid w:val="009401EB"/>
    <w:rsid w:val="00963B54"/>
    <w:rsid w:val="00966752"/>
    <w:rsid w:val="0097169E"/>
    <w:rsid w:val="0097564D"/>
    <w:rsid w:val="0099058A"/>
    <w:rsid w:val="00990B81"/>
    <w:rsid w:val="009B5A30"/>
    <w:rsid w:val="009B6061"/>
    <w:rsid w:val="009E5713"/>
    <w:rsid w:val="009F4208"/>
    <w:rsid w:val="009F63D5"/>
    <w:rsid w:val="00A03C8C"/>
    <w:rsid w:val="00A05317"/>
    <w:rsid w:val="00A109E9"/>
    <w:rsid w:val="00A13290"/>
    <w:rsid w:val="00A16E97"/>
    <w:rsid w:val="00A172F4"/>
    <w:rsid w:val="00A33EB4"/>
    <w:rsid w:val="00A3662E"/>
    <w:rsid w:val="00A379E4"/>
    <w:rsid w:val="00A44924"/>
    <w:rsid w:val="00A4498E"/>
    <w:rsid w:val="00A55F1C"/>
    <w:rsid w:val="00A742B8"/>
    <w:rsid w:val="00A760B8"/>
    <w:rsid w:val="00A85EAE"/>
    <w:rsid w:val="00A908DE"/>
    <w:rsid w:val="00A91E82"/>
    <w:rsid w:val="00A95D43"/>
    <w:rsid w:val="00A96920"/>
    <w:rsid w:val="00A96A52"/>
    <w:rsid w:val="00AA0273"/>
    <w:rsid w:val="00AA1F4B"/>
    <w:rsid w:val="00AA1FF6"/>
    <w:rsid w:val="00AA33B6"/>
    <w:rsid w:val="00AB6A4A"/>
    <w:rsid w:val="00AC469F"/>
    <w:rsid w:val="00AC6BED"/>
    <w:rsid w:val="00AE15E0"/>
    <w:rsid w:val="00AF219A"/>
    <w:rsid w:val="00AF6E35"/>
    <w:rsid w:val="00B2083D"/>
    <w:rsid w:val="00B21AA2"/>
    <w:rsid w:val="00B30037"/>
    <w:rsid w:val="00B33439"/>
    <w:rsid w:val="00B4737A"/>
    <w:rsid w:val="00B527A6"/>
    <w:rsid w:val="00B5673D"/>
    <w:rsid w:val="00B6341F"/>
    <w:rsid w:val="00B736D8"/>
    <w:rsid w:val="00B85889"/>
    <w:rsid w:val="00B90258"/>
    <w:rsid w:val="00B909DC"/>
    <w:rsid w:val="00B957C2"/>
    <w:rsid w:val="00BA1B48"/>
    <w:rsid w:val="00BA2B47"/>
    <w:rsid w:val="00BA75B0"/>
    <w:rsid w:val="00BB1E9E"/>
    <w:rsid w:val="00BC6880"/>
    <w:rsid w:val="00BC6CA1"/>
    <w:rsid w:val="00BD01B6"/>
    <w:rsid w:val="00BD7C6B"/>
    <w:rsid w:val="00BE1968"/>
    <w:rsid w:val="00BE275B"/>
    <w:rsid w:val="00BE42C4"/>
    <w:rsid w:val="00C04328"/>
    <w:rsid w:val="00C04DB3"/>
    <w:rsid w:val="00C0647E"/>
    <w:rsid w:val="00C11E6E"/>
    <w:rsid w:val="00C132DD"/>
    <w:rsid w:val="00C2582E"/>
    <w:rsid w:val="00C26640"/>
    <w:rsid w:val="00C32B99"/>
    <w:rsid w:val="00C37021"/>
    <w:rsid w:val="00C43C88"/>
    <w:rsid w:val="00C57CF4"/>
    <w:rsid w:val="00C63594"/>
    <w:rsid w:val="00C72090"/>
    <w:rsid w:val="00C758AB"/>
    <w:rsid w:val="00C85EBA"/>
    <w:rsid w:val="00CA7882"/>
    <w:rsid w:val="00CC1FC4"/>
    <w:rsid w:val="00CC45DB"/>
    <w:rsid w:val="00CD6EA9"/>
    <w:rsid w:val="00CE6A33"/>
    <w:rsid w:val="00CF4E74"/>
    <w:rsid w:val="00D05A3D"/>
    <w:rsid w:val="00D154C3"/>
    <w:rsid w:val="00D17F26"/>
    <w:rsid w:val="00D25374"/>
    <w:rsid w:val="00D3283F"/>
    <w:rsid w:val="00D35C18"/>
    <w:rsid w:val="00D370CF"/>
    <w:rsid w:val="00D41F12"/>
    <w:rsid w:val="00D47613"/>
    <w:rsid w:val="00D512BB"/>
    <w:rsid w:val="00D5609A"/>
    <w:rsid w:val="00D57D67"/>
    <w:rsid w:val="00D91C70"/>
    <w:rsid w:val="00DA0CB9"/>
    <w:rsid w:val="00DB3881"/>
    <w:rsid w:val="00DE199D"/>
    <w:rsid w:val="00DF05DC"/>
    <w:rsid w:val="00DF59F0"/>
    <w:rsid w:val="00DF714A"/>
    <w:rsid w:val="00E0002E"/>
    <w:rsid w:val="00E02ABE"/>
    <w:rsid w:val="00E1135A"/>
    <w:rsid w:val="00E1363C"/>
    <w:rsid w:val="00E14ADE"/>
    <w:rsid w:val="00E22A24"/>
    <w:rsid w:val="00E317F3"/>
    <w:rsid w:val="00E329BC"/>
    <w:rsid w:val="00E4176F"/>
    <w:rsid w:val="00E47F05"/>
    <w:rsid w:val="00E56DB4"/>
    <w:rsid w:val="00E60D3F"/>
    <w:rsid w:val="00E64317"/>
    <w:rsid w:val="00E72BBD"/>
    <w:rsid w:val="00E74117"/>
    <w:rsid w:val="00E7437C"/>
    <w:rsid w:val="00E76D72"/>
    <w:rsid w:val="00E808E7"/>
    <w:rsid w:val="00E8657C"/>
    <w:rsid w:val="00E97F80"/>
    <w:rsid w:val="00EB5894"/>
    <w:rsid w:val="00EC7DA0"/>
    <w:rsid w:val="00EF05A3"/>
    <w:rsid w:val="00EF1A50"/>
    <w:rsid w:val="00EF51F4"/>
    <w:rsid w:val="00F10416"/>
    <w:rsid w:val="00F11C39"/>
    <w:rsid w:val="00F22707"/>
    <w:rsid w:val="00F34D29"/>
    <w:rsid w:val="00F364CB"/>
    <w:rsid w:val="00F44654"/>
    <w:rsid w:val="00F54E44"/>
    <w:rsid w:val="00F559EA"/>
    <w:rsid w:val="00F601E8"/>
    <w:rsid w:val="00F639E8"/>
    <w:rsid w:val="00F64F00"/>
    <w:rsid w:val="00F716DA"/>
    <w:rsid w:val="00F81037"/>
    <w:rsid w:val="00F812A2"/>
    <w:rsid w:val="00F905EA"/>
    <w:rsid w:val="00F91587"/>
    <w:rsid w:val="00FA449D"/>
    <w:rsid w:val="00FA4F3A"/>
    <w:rsid w:val="00FC5704"/>
    <w:rsid w:val="00FD115D"/>
    <w:rsid w:val="00FE375E"/>
    <w:rsid w:val="00FE6A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FC04000"/>
  <w15:docId w15:val="{99177032-8AB8-4745-BC4A-E70BF3DCB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6D96"/>
    <w:rPr>
      <w:rFonts w:ascii="Times New Roman" w:eastAsia="Times New Roman" w:hAnsi="Times New Roman"/>
    </w:rPr>
  </w:style>
  <w:style w:type="paragraph" w:styleId="Nadpis1">
    <w:name w:val="heading 1"/>
    <w:basedOn w:val="Normln"/>
    <w:next w:val="Normln"/>
    <w:link w:val="Nadpis1Char"/>
    <w:uiPriority w:val="9"/>
    <w:qFormat/>
    <w:rsid w:val="002E6D96"/>
    <w:pPr>
      <w:keepNext/>
      <w:outlineLvl w:val="0"/>
    </w:pPr>
    <w:rPr>
      <w:b/>
      <w:bCs/>
      <w:sz w:val="24"/>
      <w:szCs w:val="24"/>
    </w:rPr>
  </w:style>
  <w:style w:type="paragraph" w:styleId="Nadpis2">
    <w:name w:val="heading 2"/>
    <w:basedOn w:val="Normln"/>
    <w:next w:val="Normln"/>
    <w:link w:val="Nadpis2Char"/>
    <w:uiPriority w:val="99"/>
    <w:qFormat/>
    <w:rsid w:val="002E6D96"/>
    <w:pPr>
      <w:keepNext/>
      <w:spacing w:line="360" w:lineRule="auto"/>
      <w:outlineLvl w:val="1"/>
    </w:pPr>
    <w:rPr>
      <w:sz w:val="24"/>
      <w:szCs w:val="24"/>
    </w:rPr>
  </w:style>
  <w:style w:type="paragraph" w:styleId="Nadpis3">
    <w:name w:val="heading 3"/>
    <w:basedOn w:val="Normln"/>
    <w:next w:val="Normln"/>
    <w:link w:val="Nadpis3Char"/>
    <w:uiPriority w:val="99"/>
    <w:qFormat/>
    <w:rsid w:val="002E6D96"/>
    <w:pPr>
      <w:keepNext/>
      <w:jc w:val="center"/>
      <w:outlineLvl w:val="2"/>
    </w:pPr>
    <w:rPr>
      <w:b/>
      <w:bCs/>
      <w:sz w:val="24"/>
      <w:szCs w:val="24"/>
    </w:rPr>
  </w:style>
  <w:style w:type="paragraph" w:styleId="Nadpis5">
    <w:name w:val="heading 5"/>
    <w:basedOn w:val="Normln"/>
    <w:next w:val="Normln"/>
    <w:link w:val="Nadpis5Char"/>
    <w:uiPriority w:val="99"/>
    <w:qFormat/>
    <w:rsid w:val="002E6D96"/>
    <w:pPr>
      <w:keepNext/>
      <w:jc w:val="both"/>
      <w:outlineLvl w:val="4"/>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CE6A33"/>
    <w:pPr>
      <w:numPr>
        <w:numId w:val="1"/>
      </w:numPr>
    </w:pPr>
  </w:style>
  <w:style w:type="character" w:customStyle="1" w:styleId="Nadpis1Char">
    <w:name w:val="Nadpis 1 Char"/>
    <w:link w:val="Nadpis1"/>
    <w:uiPriority w:val="99"/>
    <w:rsid w:val="002E6D96"/>
    <w:rPr>
      <w:rFonts w:ascii="Times New Roman" w:eastAsia="Times New Roman" w:hAnsi="Times New Roman" w:cs="Times New Roman"/>
      <w:b/>
      <w:bCs/>
      <w:sz w:val="24"/>
      <w:szCs w:val="24"/>
      <w:lang w:eastAsia="cs-CZ"/>
    </w:rPr>
  </w:style>
  <w:style w:type="character" w:customStyle="1" w:styleId="Nadpis2Char">
    <w:name w:val="Nadpis 2 Char"/>
    <w:link w:val="Nadpis2"/>
    <w:uiPriority w:val="99"/>
    <w:rsid w:val="002E6D96"/>
    <w:rPr>
      <w:rFonts w:ascii="Times New Roman" w:eastAsia="Times New Roman" w:hAnsi="Times New Roman" w:cs="Times New Roman"/>
      <w:sz w:val="24"/>
      <w:szCs w:val="24"/>
      <w:lang w:eastAsia="cs-CZ"/>
    </w:rPr>
  </w:style>
  <w:style w:type="character" w:customStyle="1" w:styleId="Nadpis3Char">
    <w:name w:val="Nadpis 3 Char"/>
    <w:link w:val="Nadpis3"/>
    <w:uiPriority w:val="99"/>
    <w:rsid w:val="002E6D96"/>
    <w:rPr>
      <w:rFonts w:ascii="Times New Roman" w:eastAsia="Times New Roman" w:hAnsi="Times New Roman" w:cs="Times New Roman"/>
      <w:b/>
      <w:bCs/>
      <w:sz w:val="24"/>
      <w:szCs w:val="24"/>
      <w:lang w:eastAsia="cs-CZ"/>
    </w:rPr>
  </w:style>
  <w:style w:type="character" w:customStyle="1" w:styleId="Nadpis5Char">
    <w:name w:val="Nadpis 5 Char"/>
    <w:link w:val="Nadpis5"/>
    <w:uiPriority w:val="99"/>
    <w:rsid w:val="002E6D96"/>
    <w:rPr>
      <w:rFonts w:ascii="Times New Roman" w:eastAsia="Times New Roman" w:hAnsi="Times New Roman" w:cs="Times New Roman"/>
      <w:b/>
      <w:bCs/>
      <w:sz w:val="24"/>
      <w:szCs w:val="24"/>
      <w:lang w:eastAsia="cs-CZ"/>
    </w:rPr>
  </w:style>
  <w:style w:type="paragraph" w:styleId="Zkladntext">
    <w:name w:val="Body Text"/>
    <w:basedOn w:val="Normln"/>
    <w:link w:val="ZkladntextChar"/>
    <w:uiPriority w:val="99"/>
    <w:rsid w:val="002E6D96"/>
    <w:pPr>
      <w:spacing w:line="360" w:lineRule="auto"/>
    </w:pPr>
    <w:rPr>
      <w:b/>
      <w:bCs/>
      <w:sz w:val="24"/>
      <w:szCs w:val="24"/>
    </w:rPr>
  </w:style>
  <w:style w:type="character" w:customStyle="1" w:styleId="ZkladntextChar">
    <w:name w:val="Základní text Char"/>
    <w:link w:val="Zkladntext"/>
    <w:uiPriority w:val="99"/>
    <w:rsid w:val="002E6D96"/>
    <w:rPr>
      <w:rFonts w:ascii="Times New Roman" w:eastAsia="Times New Roman" w:hAnsi="Times New Roman" w:cs="Times New Roman"/>
      <w:b/>
      <w:bCs/>
      <w:sz w:val="24"/>
      <w:szCs w:val="24"/>
      <w:lang w:eastAsia="cs-CZ"/>
    </w:rPr>
  </w:style>
  <w:style w:type="paragraph" w:styleId="Zhlav">
    <w:name w:val="header"/>
    <w:basedOn w:val="Normln"/>
    <w:link w:val="ZhlavChar"/>
    <w:uiPriority w:val="99"/>
    <w:rsid w:val="002E6D96"/>
    <w:pPr>
      <w:tabs>
        <w:tab w:val="center" w:pos="4536"/>
        <w:tab w:val="right" w:pos="9072"/>
      </w:tabs>
    </w:pPr>
  </w:style>
  <w:style w:type="character" w:customStyle="1" w:styleId="ZhlavChar">
    <w:name w:val="Záhlaví Char"/>
    <w:link w:val="Zhlav"/>
    <w:uiPriority w:val="99"/>
    <w:rsid w:val="002E6D96"/>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2E6D96"/>
    <w:pPr>
      <w:tabs>
        <w:tab w:val="center" w:pos="4536"/>
        <w:tab w:val="right" w:pos="9072"/>
      </w:tabs>
    </w:pPr>
  </w:style>
  <w:style w:type="character" w:customStyle="1" w:styleId="ZpatChar">
    <w:name w:val="Zápatí Char"/>
    <w:link w:val="Zpat"/>
    <w:uiPriority w:val="99"/>
    <w:rsid w:val="002E6D96"/>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2E6D96"/>
  </w:style>
  <w:style w:type="paragraph" w:styleId="Zkladntext2">
    <w:name w:val="Body Text 2"/>
    <w:basedOn w:val="Normln"/>
    <w:link w:val="Zkladntext2Char"/>
    <w:uiPriority w:val="99"/>
    <w:rsid w:val="002E6D96"/>
    <w:rPr>
      <w:sz w:val="24"/>
      <w:szCs w:val="24"/>
    </w:rPr>
  </w:style>
  <w:style w:type="character" w:customStyle="1" w:styleId="Zkladntext2Char">
    <w:name w:val="Základní text 2 Char"/>
    <w:link w:val="Zkladntext2"/>
    <w:uiPriority w:val="99"/>
    <w:rsid w:val="002E6D96"/>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rsid w:val="002E6D96"/>
    <w:pPr>
      <w:jc w:val="both"/>
    </w:pPr>
    <w:rPr>
      <w:sz w:val="24"/>
      <w:szCs w:val="24"/>
    </w:rPr>
  </w:style>
  <w:style w:type="character" w:customStyle="1" w:styleId="Zkladntext3Char">
    <w:name w:val="Základní text 3 Char"/>
    <w:link w:val="Zkladntext3"/>
    <w:uiPriority w:val="99"/>
    <w:rsid w:val="002E6D96"/>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2E6D96"/>
    <w:pPr>
      <w:spacing w:before="120"/>
      <w:ind w:left="284" w:hanging="284"/>
      <w:jc w:val="both"/>
    </w:pPr>
    <w:rPr>
      <w:sz w:val="24"/>
      <w:szCs w:val="24"/>
    </w:rPr>
  </w:style>
  <w:style w:type="character" w:customStyle="1" w:styleId="Zkladntextodsazen2Char">
    <w:name w:val="Základní text odsazený 2 Char"/>
    <w:link w:val="Zkladntextodsazen2"/>
    <w:uiPriority w:val="99"/>
    <w:rsid w:val="002E6D96"/>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2E6D96"/>
    <w:pPr>
      <w:ind w:left="567" w:hanging="283"/>
      <w:jc w:val="both"/>
    </w:pPr>
    <w:rPr>
      <w:sz w:val="24"/>
      <w:szCs w:val="24"/>
    </w:rPr>
  </w:style>
  <w:style w:type="character" w:customStyle="1" w:styleId="Zkladntextodsazen3Char">
    <w:name w:val="Základní text odsazený 3 Char"/>
    <w:link w:val="Zkladntextodsazen3"/>
    <w:uiPriority w:val="99"/>
    <w:rsid w:val="002E6D96"/>
    <w:rPr>
      <w:rFonts w:ascii="Times New Roman" w:eastAsia="Times New Roman" w:hAnsi="Times New Roman" w:cs="Times New Roman"/>
      <w:sz w:val="24"/>
      <w:szCs w:val="24"/>
      <w:lang w:eastAsia="cs-CZ"/>
    </w:rPr>
  </w:style>
  <w:style w:type="paragraph" w:customStyle="1" w:styleId="11">
    <w:name w:val="1.1."/>
    <w:rsid w:val="002E6D96"/>
    <w:pPr>
      <w:suppressAutoHyphens/>
      <w:ind w:left="426" w:hanging="426"/>
      <w:jc w:val="both"/>
    </w:pPr>
    <w:rPr>
      <w:rFonts w:ascii="Times New Roman" w:eastAsia="Times New Roman" w:hAnsi="Times New Roman"/>
      <w:color w:val="000000"/>
      <w:sz w:val="24"/>
      <w:lang w:eastAsia="ar-SA"/>
    </w:rPr>
  </w:style>
  <w:style w:type="paragraph" w:styleId="Odstavecseseznamem">
    <w:name w:val="List Paragraph"/>
    <w:aliases w:val="Odstavec 1.1."/>
    <w:basedOn w:val="Normln"/>
    <w:link w:val="OdstavecseseznamemChar"/>
    <w:uiPriority w:val="34"/>
    <w:qFormat/>
    <w:rsid w:val="00D91C70"/>
    <w:pPr>
      <w:spacing w:after="200" w:line="276" w:lineRule="auto"/>
      <w:ind w:left="720"/>
      <w:contextualSpacing/>
    </w:pPr>
    <w:rPr>
      <w:rFonts w:ascii="Georgia" w:eastAsia="Georgia" w:hAnsi="Georgia"/>
      <w:sz w:val="22"/>
      <w:szCs w:val="22"/>
      <w:lang w:eastAsia="en-US"/>
    </w:rPr>
  </w:style>
  <w:style w:type="paragraph" w:styleId="Textbubliny">
    <w:name w:val="Balloon Text"/>
    <w:basedOn w:val="Normln"/>
    <w:link w:val="TextbublinyChar"/>
    <w:uiPriority w:val="99"/>
    <w:semiHidden/>
    <w:unhideWhenUsed/>
    <w:rsid w:val="00EF51F4"/>
    <w:rPr>
      <w:rFonts w:ascii="Tahoma" w:hAnsi="Tahoma" w:cs="Tahoma"/>
      <w:sz w:val="16"/>
      <w:szCs w:val="16"/>
    </w:rPr>
  </w:style>
  <w:style w:type="character" w:customStyle="1" w:styleId="TextbublinyChar">
    <w:name w:val="Text bubliny Char"/>
    <w:basedOn w:val="Standardnpsmoodstavce"/>
    <w:link w:val="Textbubliny"/>
    <w:uiPriority w:val="99"/>
    <w:semiHidden/>
    <w:rsid w:val="00EF51F4"/>
    <w:rPr>
      <w:rFonts w:ascii="Tahoma" w:eastAsia="Times New Roman" w:hAnsi="Tahoma" w:cs="Tahoma"/>
      <w:sz w:val="16"/>
      <w:szCs w:val="16"/>
    </w:rPr>
  </w:style>
  <w:style w:type="character" w:styleId="Odkaznakoment">
    <w:name w:val="annotation reference"/>
    <w:basedOn w:val="Standardnpsmoodstavce"/>
    <w:uiPriority w:val="99"/>
    <w:semiHidden/>
    <w:unhideWhenUsed/>
    <w:rsid w:val="00015AA1"/>
    <w:rPr>
      <w:sz w:val="16"/>
      <w:szCs w:val="16"/>
    </w:rPr>
  </w:style>
  <w:style w:type="paragraph" w:styleId="Textkomente">
    <w:name w:val="annotation text"/>
    <w:basedOn w:val="Normln"/>
    <w:link w:val="TextkomenteChar"/>
    <w:unhideWhenUsed/>
    <w:rsid w:val="00015AA1"/>
  </w:style>
  <w:style w:type="character" w:customStyle="1" w:styleId="TextkomenteChar">
    <w:name w:val="Text komentáře Char"/>
    <w:basedOn w:val="Standardnpsmoodstavce"/>
    <w:link w:val="Textkomente"/>
    <w:rsid w:val="00015AA1"/>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015AA1"/>
    <w:rPr>
      <w:b/>
      <w:bCs/>
    </w:rPr>
  </w:style>
  <w:style w:type="character" w:customStyle="1" w:styleId="PedmtkomenteChar">
    <w:name w:val="Předmět komentáře Char"/>
    <w:basedOn w:val="TextkomenteChar"/>
    <w:link w:val="Pedmtkomente"/>
    <w:uiPriority w:val="99"/>
    <w:semiHidden/>
    <w:rsid w:val="00015AA1"/>
    <w:rPr>
      <w:rFonts w:ascii="Times New Roman" w:eastAsia="Times New Roman" w:hAnsi="Times New Roman"/>
      <w:b/>
      <w:bCs/>
    </w:rPr>
  </w:style>
  <w:style w:type="paragraph" w:styleId="Revize">
    <w:name w:val="Revision"/>
    <w:hidden/>
    <w:uiPriority w:val="99"/>
    <w:semiHidden/>
    <w:rsid w:val="00F22707"/>
    <w:rPr>
      <w:rFonts w:ascii="Times New Roman" w:eastAsia="Times New Roman" w:hAnsi="Times New Roman"/>
    </w:rPr>
  </w:style>
  <w:style w:type="paragraph" w:styleId="Bezmezer">
    <w:name w:val="No Spacing"/>
    <w:link w:val="BezmezerChar"/>
    <w:uiPriority w:val="1"/>
    <w:qFormat/>
    <w:rsid w:val="00A13290"/>
    <w:pPr>
      <w:ind w:left="851"/>
      <w:jc w:val="both"/>
    </w:pPr>
    <w:rPr>
      <w:rFonts w:ascii="Times New Roman" w:eastAsia="Times New Roman" w:hAnsi="Times New Roman"/>
    </w:rPr>
  </w:style>
  <w:style w:type="character" w:customStyle="1" w:styleId="BezmezerChar">
    <w:name w:val="Bez mezer Char"/>
    <w:basedOn w:val="Standardnpsmoodstavce"/>
    <w:link w:val="Bezmezer"/>
    <w:uiPriority w:val="1"/>
    <w:rsid w:val="00A13290"/>
    <w:rPr>
      <w:rFonts w:ascii="Times New Roman" w:eastAsia="Times New Roman" w:hAnsi="Times New Roman"/>
    </w:rPr>
  </w:style>
  <w:style w:type="paragraph" w:customStyle="1" w:styleId="Odstavec111">
    <w:name w:val="Odstavec 1.1.1."/>
    <w:basedOn w:val="Odstavecseseznamem"/>
    <w:qFormat/>
    <w:rsid w:val="004C2D9E"/>
    <w:pPr>
      <w:spacing w:after="160" w:line="259" w:lineRule="auto"/>
      <w:ind w:left="1922" w:hanging="504"/>
      <w:jc w:val="both"/>
    </w:pPr>
    <w:rPr>
      <w:rFonts w:asciiTheme="minorHAnsi" w:eastAsiaTheme="minorHAnsi" w:hAnsiTheme="minorHAnsi" w:cstheme="minorBidi"/>
      <w:lang w:val="fr-FR" w:eastAsia="cs-CZ"/>
    </w:rPr>
  </w:style>
  <w:style w:type="paragraph" w:customStyle="1" w:styleId="Odstaveca">
    <w:name w:val="Odstavec a)"/>
    <w:basedOn w:val="Odstavecseseznamem"/>
    <w:qFormat/>
    <w:rsid w:val="004C2D9E"/>
    <w:pPr>
      <w:spacing w:after="160" w:line="259" w:lineRule="auto"/>
      <w:ind w:left="1642" w:hanging="648"/>
      <w:jc w:val="both"/>
    </w:pPr>
    <w:rPr>
      <w:rFonts w:asciiTheme="minorHAnsi" w:eastAsiaTheme="minorHAnsi" w:hAnsiTheme="minorHAnsi" w:cstheme="minorBidi"/>
      <w:lang w:val="fr-FR" w:eastAsia="cs-CZ"/>
    </w:rPr>
  </w:style>
  <w:style w:type="paragraph" w:customStyle="1" w:styleId="Odstavec11111">
    <w:name w:val="Odstavec 1.1.1.1.1."/>
    <w:basedOn w:val="Odstavecseseznamem"/>
    <w:qFormat/>
    <w:rsid w:val="004C2D9E"/>
    <w:pPr>
      <w:spacing w:after="160" w:line="259" w:lineRule="auto"/>
      <w:ind w:left="1382" w:hanging="792"/>
      <w:jc w:val="both"/>
    </w:pPr>
    <w:rPr>
      <w:rFonts w:asciiTheme="minorHAnsi" w:eastAsiaTheme="minorHAnsi" w:hAnsiTheme="minorHAnsi" w:cstheme="minorBidi"/>
      <w:lang w:val="fr-FR" w:eastAsia="cs-CZ"/>
    </w:rPr>
  </w:style>
  <w:style w:type="character" w:customStyle="1" w:styleId="OdstavecseseznamemChar">
    <w:name w:val="Odstavec se seznamem Char"/>
    <w:aliases w:val="Odstavec 1.1. Char"/>
    <w:basedOn w:val="Standardnpsmoodstavce"/>
    <w:link w:val="Odstavecseseznamem"/>
    <w:uiPriority w:val="34"/>
    <w:locked/>
    <w:rsid w:val="004C2D9E"/>
    <w:rPr>
      <w:rFonts w:ascii="Georgia" w:eastAsia="Georgia" w:hAnsi="Georgia"/>
      <w:sz w:val="22"/>
      <w:szCs w:val="22"/>
      <w:lang w:eastAsia="en-US"/>
    </w:rPr>
  </w:style>
  <w:style w:type="character" w:customStyle="1" w:styleId="Zkladntext0">
    <w:name w:val="Základní text_"/>
    <w:basedOn w:val="Standardnpsmoodstavce"/>
    <w:link w:val="Zkladntext4"/>
    <w:rsid w:val="00BB1E9E"/>
    <w:rPr>
      <w:rFonts w:ascii="Times New Roman" w:eastAsia="Times New Roman" w:hAnsi="Times New Roman"/>
      <w:spacing w:val="10"/>
      <w:sz w:val="19"/>
      <w:szCs w:val="19"/>
      <w:shd w:val="clear" w:color="auto" w:fill="FFFFFF"/>
    </w:rPr>
  </w:style>
  <w:style w:type="paragraph" w:customStyle="1" w:styleId="Zkladntext4">
    <w:name w:val="Základní text4"/>
    <w:basedOn w:val="Normln"/>
    <w:link w:val="Zkladntext0"/>
    <w:rsid w:val="00BB1E9E"/>
    <w:pPr>
      <w:widowControl w:val="0"/>
      <w:shd w:val="clear" w:color="auto" w:fill="FFFFFF"/>
      <w:spacing w:line="274" w:lineRule="exact"/>
      <w:ind w:hanging="980"/>
    </w:pPr>
    <w:rPr>
      <w:spacing w:val="10"/>
      <w:sz w:val="19"/>
      <w:szCs w:val="19"/>
    </w:rPr>
  </w:style>
  <w:style w:type="character" w:customStyle="1" w:styleId="Zkladntext1">
    <w:name w:val="Základní text1"/>
    <w:basedOn w:val="Zkladntext0"/>
    <w:rsid w:val="00BB1E9E"/>
    <w:rPr>
      <w:rFonts w:ascii="Times New Roman" w:eastAsia="Times New Roman" w:hAnsi="Times New Roman" w:cs="Times New Roman"/>
      <w:color w:val="000000"/>
      <w:spacing w:val="10"/>
      <w:w w:val="100"/>
      <w:position w:val="0"/>
      <w:sz w:val="19"/>
      <w:szCs w:val="19"/>
      <w:shd w:val="clear" w:color="auto" w:fill="FFFFFF"/>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149A8-1420-469D-BD1B-FBF842740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13</Pages>
  <Words>5338</Words>
  <Characters>31498</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
    </vt:vector>
  </TitlesOfParts>
  <Company>MZe Tesnov</Company>
  <LinksUpToDate>false</LinksUpToDate>
  <CharactersWithSpaces>36763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36207613</dc:creator>
  <cp:lastModifiedBy>Čadová Renata Ing.</cp:lastModifiedBy>
  <cp:revision>9</cp:revision>
  <cp:lastPrinted>2014-09-02T06:26:00Z</cp:lastPrinted>
  <dcterms:created xsi:type="dcterms:W3CDTF">2021-04-08T10:02:00Z</dcterms:created>
  <dcterms:modified xsi:type="dcterms:W3CDTF">2021-08-25T12:59:00Z</dcterms:modified>
</cp:coreProperties>
</file>